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AFBA6" w14:textId="77777777" w:rsidR="009C42A8" w:rsidRPr="0079205D" w:rsidRDefault="0000000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6FEB69A0D6F14583AC0D0ADB1A011C55"/>
          </w:placeholder>
          <w:showingPlcHdr/>
        </w:sdt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8F50012" w14:textId="563D03AB" w:rsidR="009C42A8" w:rsidRDefault="009C42A8" w:rsidP="003C1EF2">
      <w:pPr>
        <w:spacing w:before="240"/>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4E1AD921" w14:textId="77777777" w:rsidTr="00811BE5">
        <w:sdt>
          <w:sdtPr>
            <w:rPr>
              <w:rFonts w:cs="Times New Roman"/>
            </w:rPr>
            <w:id w:val="25447574"/>
            <w:lock w:val="sdtLocked"/>
            <w:placeholder>
              <w:docPart w:val="AB1CB0117AB84AAFB4682459B25D5E4B"/>
            </w:placeholder>
          </w:sdtPr>
          <w:sdtContent>
            <w:tc>
              <w:tcPr>
                <w:tcW w:w="4360" w:type="dxa"/>
                <w:vAlign w:val="bottom"/>
              </w:tcPr>
              <w:p w14:paraId="6A109A9D" w14:textId="55F5F698" w:rsidR="003C1EF2" w:rsidRDefault="00CB4A74" w:rsidP="00811BE5">
                <w:pPr>
                  <w:pStyle w:val="NoSpacing"/>
                  <w:spacing w:before="240"/>
                  <w:ind w:left="-107"/>
                  <w:rPr>
                    <w:rFonts w:cs="Times New Roman"/>
                  </w:rPr>
                </w:pPr>
                <w:r>
                  <w:rPr>
                    <w:rFonts w:cs="Times New Roman"/>
                  </w:rPr>
                  <w:t>2024. gada 25. martā</w:t>
                </w:r>
              </w:p>
            </w:tc>
          </w:sdtContent>
        </w:sdt>
        <w:tc>
          <w:tcPr>
            <w:tcW w:w="4360" w:type="dxa"/>
            <w:vAlign w:val="bottom"/>
          </w:tcPr>
          <w:p w14:paraId="1A085E6A" w14:textId="44A887DB" w:rsidR="003C1EF2" w:rsidRDefault="00000000" w:rsidP="00C523D5">
            <w:pPr>
              <w:pStyle w:val="NoSpacing"/>
              <w:ind w:right="-111"/>
              <w:jc w:val="right"/>
            </w:pPr>
            <w:sdt>
              <w:sdtPr>
                <w:id w:val="32932642"/>
                <w:lock w:val="sdtContentLocked"/>
                <w:placeholder>
                  <w:docPart w:val="060F06D0D2F64AF59C5D572F4C4A601F"/>
                </w:placeholder>
                <w:showingPlcHdr/>
              </w:sdtPr>
              <w:sdtContent>
                <w:r w:rsidR="00F13DD7">
                  <w:t xml:space="preserve">Noteikumi </w:t>
                </w:r>
              </w:sdtContent>
            </w:sdt>
            <w:sdt>
              <w:sdtPr>
                <w:id w:val="25447619"/>
                <w:lock w:val="sdtContentLocked"/>
                <w:placeholder>
                  <w:docPart w:val="0F869BA9185A46ADB81950444C0DD822"/>
                </w:placeholder>
                <w:showingPlcHdr/>
              </w:sdtPr>
              <w:sdtContent>
                <w:r w:rsidR="003C1EF2">
                  <w:t xml:space="preserve">Nr. </w:t>
                </w:r>
              </w:sdtContent>
            </w:sdt>
            <w:sdt>
              <w:sdtPr>
                <w:id w:val="25447645"/>
                <w:lock w:val="sdtLocked"/>
                <w:placeholder>
                  <w:docPart w:val="B0BE1719C6514F208B191897D7EDDD5B"/>
                </w:placeholder>
              </w:sdtPr>
              <w:sdtContent>
                <w:r w:rsidR="00CB4A74">
                  <w:t>282</w:t>
                </w:r>
              </w:sdtContent>
            </w:sdt>
          </w:p>
        </w:tc>
      </w:tr>
    </w:tbl>
    <w:sdt>
      <w:sdtPr>
        <w:rPr>
          <w:rFonts w:cs="Times New Roman"/>
          <w:szCs w:val="24"/>
        </w:rPr>
        <w:id w:val="25447675"/>
        <w:lock w:val="sdtContentLocked"/>
        <w:placeholder>
          <w:docPart w:val="0637A2E90D894FDEBDD716CB155C8680"/>
        </w:placeholder>
        <w:showingPlcHdr/>
      </w:sdtPr>
      <w:sdtContent>
        <w:p w14:paraId="7708B1E8"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988C29AA722849FB98230DE26EFF317D"/>
        </w:placeholder>
      </w:sdtPr>
      <w:sdtContent>
        <w:p w14:paraId="71C30658" w14:textId="77777777" w:rsidR="000B74BA" w:rsidRDefault="00BE3FCE" w:rsidP="00C2284A">
          <w:pPr>
            <w:spacing w:before="240" w:after="240"/>
            <w:rPr>
              <w:rFonts w:cs="Times New Roman"/>
              <w:b/>
              <w:szCs w:val="24"/>
            </w:rPr>
          </w:pPr>
          <w:r w:rsidRPr="00BE3FCE">
            <w:rPr>
              <w:rFonts w:cs="Times New Roman"/>
              <w:b/>
              <w:szCs w:val="24"/>
            </w:rPr>
            <w:t xml:space="preserve">Uzraudzības pārskatu sagatavošanas </w:t>
          </w:r>
          <w:r w:rsidR="001123D4">
            <w:rPr>
              <w:rFonts w:cs="Times New Roman"/>
              <w:b/>
              <w:szCs w:val="24"/>
            </w:rPr>
            <w:t xml:space="preserve">un iesniegšanas </w:t>
          </w:r>
          <w:r w:rsidRPr="00BE3FCE">
            <w:rPr>
              <w:rFonts w:cs="Times New Roman"/>
              <w:b/>
              <w:szCs w:val="24"/>
            </w:rPr>
            <w:t>noteikumi</w:t>
          </w:r>
        </w:p>
        <w:p w14:paraId="0E9DFA2F" w14:textId="77777777" w:rsidR="000B74BA" w:rsidRDefault="000B74BA" w:rsidP="000B74BA">
          <w:pPr>
            <w:rPr>
              <w:sz w:val="20"/>
              <w:szCs w:val="20"/>
            </w:rPr>
          </w:pPr>
          <w:r w:rsidRPr="00E743C6">
            <w:rPr>
              <w:sz w:val="20"/>
              <w:szCs w:val="20"/>
            </w:rPr>
            <w:t xml:space="preserve">Piezīme. </w:t>
          </w:r>
        </w:p>
        <w:p w14:paraId="239E1934" w14:textId="721207AC" w:rsidR="00C2284A" w:rsidRDefault="000B74BA" w:rsidP="00FF778F">
          <w:pPr>
            <w:rPr>
              <w:rFonts w:cs="Times New Roman"/>
              <w:b/>
              <w:szCs w:val="24"/>
            </w:rPr>
          </w:pPr>
          <w:r w:rsidRPr="00E743C6">
            <w:rPr>
              <w:sz w:val="20"/>
              <w:szCs w:val="20"/>
            </w:rPr>
            <w:t>Ar grozījum</w:t>
          </w:r>
          <w:r>
            <w:rPr>
              <w:sz w:val="20"/>
              <w:szCs w:val="20"/>
            </w:rPr>
            <w:t>iem</w:t>
          </w:r>
          <w:r w:rsidRPr="00E743C6">
            <w:rPr>
              <w:sz w:val="20"/>
              <w:szCs w:val="20"/>
            </w:rPr>
            <w:t xml:space="preserve"> saskaņā ar Latvijas Bankas 20</w:t>
          </w:r>
          <w:r>
            <w:rPr>
              <w:sz w:val="20"/>
              <w:szCs w:val="20"/>
            </w:rPr>
            <w:t>24</w:t>
          </w:r>
          <w:r w:rsidRPr="00E743C6">
            <w:rPr>
              <w:sz w:val="20"/>
              <w:szCs w:val="20"/>
            </w:rPr>
            <w:t>. gada</w:t>
          </w:r>
          <w:r>
            <w:rPr>
              <w:sz w:val="20"/>
              <w:szCs w:val="20"/>
            </w:rPr>
            <w:t xml:space="preserve"> </w:t>
          </w:r>
          <w:r w:rsidR="00C95660">
            <w:rPr>
              <w:sz w:val="20"/>
              <w:szCs w:val="20"/>
            </w:rPr>
            <w:t>25</w:t>
          </w:r>
          <w:r>
            <w:rPr>
              <w:sz w:val="20"/>
              <w:szCs w:val="20"/>
            </w:rPr>
            <w:t>. novembra</w:t>
          </w:r>
          <w:r w:rsidRPr="00E743C6">
            <w:rPr>
              <w:sz w:val="20"/>
              <w:szCs w:val="20"/>
            </w:rPr>
            <w:t xml:space="preserve"> </w:t>
          </w:r>
          <w:r>
            <w:rPr>
              <w:sz w:val="20"/>
              <w:szCs w:val="20"/>
            </w:rPr>
            <w:t>noteikumiem</w:t>
          </w:r>
          <w:r w:rsidRPr="00E743C6">
            <w:rPr>
              <w:sz w:val="20"/>
              <w:szCs w:val="20"/>
            </w:rPr>
            <w:t xml:space="preserve"> Nr.</w:t>
          </w:r>
          <w:r>
            <w:rPr>
              <w:sz w:val="20"/>
              <w:szCs w:val="20"/>
            </w:rPr>
            <w:t xml:space="preserve"> </w:t>
          </w:r>
          <w:r w:rsidR="00C95660">
            <w:rPr>
              <w:sz w:val="20"/>
              <w:szCs w:val="20"/>
            </w:rPr>
            <w:t>352</w:t>
          </w:r>
          <w:r>
            <w:rPr>
              <w:sz w:val="20"/>
              <w:szCs w:val="20"/>
            </w:rPr>
            <w:t xml:space="preserve"> (</w:t>
          </w:r>
          <w:r w:rsidRPr="00E743C6">
            <w:rPr>
              <w:sz w:val="20"/>
              <w:szCs w:val="20"/>
            </w:rPr>
            <w:t>spēkā</w:t>
          </w:r>
          <w:r>
            <w:rPr>
              <w:sz w:val="20"/>
              <w:szCs w:val="20"/>
            </w:rPr>
            <w:t xml:space="preserve"> </w:t>
          </w:r>
          <w:r w:rsidRPr="00E743C6">
            <w:rPr>
              <w:sz w:val="20"/>
              <w:szCs w:val="20"/>
            </w:rPr>
            <w:t>a</w:t>
          </w:r>
          <w:r>
            <w:rPr>
              <w:sz w:val="20"/>
              <w:szCs w:val="20"/>
            </w:rPr>
            <w:t xml:space="preserve">r </w:t>
          </w:r>
          <w:r w:rsidR="00C95660" w:rsidRPr="00D017D3">
            <w:rPr>
              <w:sz w:val="20"/>
              <w:szCs w:val="20"/>
            </w:rPr>
            <w:t>28.11</w:t>
          </w:r>
          <w:r w:rsidRPr="00D017D3">
            <w:rPr>
              <w:sz w:val="20"/>
              <w:szCs w:val="20"/>
            </w:rPr>
            <w:t>.2024</w:t>
          </w:r>
          <w:r w:rsidRPr="00E743C6">
            <w:rPr>
              <w:sz w:val="20"/>
              <w:szCs w:val="20"/>
            </w:rPr>
            <w:t>.</w:t>
          </w:r>
          <w:r>
            <w:rPr>
              <w:sz w:val="20"/>
              <w:szCs w:val="20"/>
            </w:rPr>
            <w:t>).</w:t>
          </w:r>
        </w:p>
      </w:sdtContent>
    </w:sdt>
    <w:p w14:paraId="0339A68D" w14:textId="77777777" w:rsidR="00C2284A" w:rsidRDefault="00000000" w:rsidP="00DB385B">
      <w:pPr>
        <w:jc w:val="right"/>
        <w:rPr>
          <w:rFonts w:cs="Times New Roman"/>
          <w:szCs w:val="24"/>
        </w:rPr>
      </w:pPr>
      <w:sdt>
        <w:sdtPr>
          <w:rPr>
            <w:rFonts w:cs="Times New Roman"/>
            <w:color w:val="808080"/>
            <w:szCs w:val="24"/>
          </w:rPr>
          <w:id w:val="32932717"/>
          <w:lock w:val="sdtContentLocked"/>
          <w:placeholder>
            <w:docPart w:val="F88F1459B09A4C79B19045A5BDBFEAC1"/>
          </w:placeholder>
          <w:showingPlcHdr/>
        </w:sdtPr>
        <w:sdtContent>
          <w:r w:rsidR="00F13DD7">
            <w:rPr>
              <w:rFonts w:cs="Times New Roman"/>
              <w:szCs w:val="24"/>
            </w:rPr>
            <w:t xml:space="preserve">Izdoti </w:t>
          </w:r>
        </w:sdtContent>
      </w:sdt>
      <w:sdt>
        <w:sdtPr>
          <w:rPr>
            <w:rFonts w:cs="Times New Roman"/>
            <w:szCs w:val="24"/>
          </w:rPr>
          <w:id w:val="25447774"/>
          <w:placeholder>
            <w:docPart w:val="09088FEE2DF4460EB467EABA99DAD0F4"/>
          </w:placeholder>
          <w:showingPlcHdr/>
        </w:sdtPr>
        <w:sdtContent>
          <w:r w:rsidR="00301089">
            <w:rPr>
              <w:rFonts w:cs="Times New Roman"/>
              <w:szCs w:val="24"/>
            </w:rPr>
            <w:t>saskaņā ar</w:t>
          </w:r>
        </w:sdtContent>
      </w:sdt>
    </w:p>
    <w:sdt>
      <w:sdtPr>
        <w:rPr>
          <w:rFonts w:cs="Times New Roman"/>
          <w:szCs w:val="24"/>
        </w:rPr>
        <w:id w:val="25447800"/>
        <w:placeholder>
          <w:docPart w:val="EF9A5A717B4C4B51964D64FA7D1418CC"/>
        </w:placeholder>
      </w:sdtPr>
      <w:sdtContent>
        <w:p w14:paraId="7AC6AE21" w14:textId="77777777" w:rsidR="000722BA" w:rsidRDefault="00BE3FCE" w:rsidP="0056380C">
          <w:pPr>
            <w:jc w:val="right"/>
            <w:rPr>
              <w:rFonts w:cs="Times New Roman"/>
              <w:szCs w:val="24"/>
            </w:rPr>
          </w:pPr>
          <w:r w:rsidRPr="00BE3FCE">
            <w:rPr>
              <w:rFonts w:cs="Times New Roman"/>
              <w:szCs w:val="24"/>
            </w:rPr>
            <w:t>Kredītiestāžu likuma</w:t>
          </w:r>
          <w:r w:rsidR="0056380C">
            <w:rPr>
              <w:rFonts w:cs="Times New Roman"/>
              <w:szCs w:val="24"/>
            </w:rPr>
            <w:t xml:space="preserve"> </w:t>
          </w:r>
          <w:r w:rsidRPr="00BE3FCE">
            <w:rPr>
              <w:rFonts w:cs="Times New Roman"/>
              <w:szCs w:val="24"/>
            </w:rPr>
            <w:t>6.</w:t>
          </w:r>
          <w:r w:rsidR="00A12346">
            <w:rPr>
              <w:rFonts w:cs="Times New Roman"/>
              <w:szCs w:val="24"/>
            </w:rPr>
            <w:t> </w:t>
          </w:r>
          <w:r w:rsidRPr="00BE3FCE">
            <w:rPr>
              <w:rFonts w:cs="Times New Roman"/>
              <w:szCs w:val="24"/>
            </w:rPr>
            <w:t>panta piekto daļu</w:t>
          </w:r>
          <w:r w:rsidR="001973DD">
            <w:rPr>
              <w:rFonts w:cs="Times New Roman"/>
              <w:szCs w:val="24"/>
            </w:rPr>
            <w:t xml:space="preserve">, </w:t>
          </w:r>
        </w:p>
        <w:p w14:paraId="5CE198B0" w14:textId="32BE7380" w:rsidR="000722BA" w:rsidRDefault="001973DD" w:rsidP="0056380C">
          <w:pPr>
            <w:jc w:val="right"/>
            <w:rPr>
              <w:rFonts w:cs="Times New Roman"/>
              <w:szCs w:val="24"/>
            </w:rPr>
          </w:pPr>
          <w:r>
            <w:rPr>
              <w:rFonts w:cs="Times New Roman"/>
              <w:szCs w:val="24"/>
            </w:rPr>
            <w:t>43. panta trešo daļu</w:t>
          </w:r>
          <w:r w:rsidR="00BE3FCE" w:rsidRPr="00BE3FCE">
            <w:rPr>
              <w:rFonts w:cs="Times New Roman"/>
              <w:szCs w:val="24"/>
            </w:rPr>
            <w:t xml:space="preserve"> un 50.</w:t>
          </w:r>
          <w:r w:rsidR="00A12346">
            <w:rPr>
              <w:rFonts w:cs="Times New Roman"/>
              <w:szCs w:val="24"/>
            </w:rPr>
            <w:t> </w:t>
          </w:r>
          <w:r w:rsidR="00BE3FCE" w:rsidRPr="00BE3FCE">
            <w:rPr>
              <w:rFonts w:cs="Times New Roman"/>
              <w:szCs w:val="24"/>
            </w:rPr>
            <w:t xml:space="preserve">panta </w:t>
          </w:r>
          <w:r w:rsidR="00F4497A">
            <w:rPr>
              <w:rFonts w:cs="Times New Roman"/>
              <w:szCs w:val="24"/>
            </w:rPr>
            <w:t>otr</w:t>
          </w:r>
          <w:r w:rsidR="008B0DD2">
            <w:rPr>
              <w:rFonts w:cs="Times New Roman"/>
              <w:szCs w:val="24"/>
            </w:rPr>
            <w:t>o</w:t>
          </w:r>
          <w:r w:rsidR="00F4497A">
            <w:rPr>
              <w:rFonts w:cs="Times New Roman"/>
              <w:szCs w:val="24"/>
            </w:rPr>
            <w:t xml:space="preserve"> un </w:t>
          </w:r>
          <w:r w:rsidR="00BE3FCE" w:rsidRPr="00BE3FCE">
            <w:rPr>
              <w:rFonts w:cs="Times New Roman"/>
              <w:szCs w:val="24"/>
            </w:rPr>
            <w:t>trešo daļu</w:t>
          </w:r>
          <w:r w:rsidR="0056380C">
            <w:rPr>
              <w:rFonts w:cs="Times New Roman"/>
              <w:szCs w:val="24"/>
            </w:rPr>
            <w:t xml:space="preserve">, </w:t>
          </w:r>
        </w:p>
        <w:p w14:paraId="7A0957DA" w14:textId="197C9EB7" w:rsidR="00D620D8" w:rsidRDefault="0056380C" w:rsidP="0056380C">
          <w:pPr>
            <w:jc w:val="right"/>
            <w:rPr>
              <w:rFonts w:cs="Times New Roman"/>
              <w:szCs w:val="24"/>
            </w:rPr>
          </w:pPr>
          <w:r>
            <w:rPr>
              <w:rFonts w:cs="Times New Roman"/>
              <w:szCs w:val="24"/>
            </w:rPr>
            <w:t xml:space="preserve">Latvijas Bankas likuma </w:t>
          </w:r>
        </w:p>
        <w:p w14:paraId="55B72DB6" w14:textId="74FA871C" w:rsidR="00301089" w:rsidRDefault="0056380C" w:rsidP="00BE3FCE">
          <w:pPr>
            <w:jc w:val="right"/>
            <w:rPr>
              <w:rFonts w:cs="Times New Roman"/>
              <w:szCs w:val="24"/>
            </w:rPr>
          </w:pPr>
          <w:r>
            <w:rPr>
              <w:rFonts w:cs="Times New Roman"/>
              <w:szCs w:val="24"/>
            </w:rPr>
            <w:t>63. panta otro daļu un</w:t>
          </w:r>
          <w:r w:rsidR="00D620D8">
            <w:rPr>
              <w:rFonts w:cs="Times New Roman"/>
              <w:szCs w:val="24"/>
            </w:rPr>
            <w:t xml:space="preserve"> </w:t>
          </w:r>
          <w:r>
            <w:rPr>
              <w:rFonts w:cs="Times New Roman"/>
              <w:szCs w:val="24"/>
            </w:rPr>
            <w:t>68. panta trešo daļu</w:t>
          </w:r>
        </w:p>
      </w:sdtContent>
    </w:sdt>
    <w:p w14:paraId="0C38D75A" w14:textId="0059561A" w:rsidR="00840034" w:rsidRDefault="00840034" w:rsidP="000722BA">
      <w:pPr>
        <w:pStyle w:val="NAnodala"/>
      </w:pPr>
      <w:r w:rsidRPr="00796018">
        <w:t>Vispārīgie jautājumi</w:t>
      </w:r>
    </w:p>
    <w:p w14:paraId="1682B35A" w14:textId="153CE217" w:rsidR="00F53C39" w:rsidRDefault="001123D4" w:rsidP="00DC266C">
      <w:pPr>
        <w:pStyle w:val="NApunkts1"/>
      </w:pPr>
      <w:r>
        <w:t>N</w:t>
      </w:r>
      <w:r w:rsidR="00BE3FCE" w:rsidRPr="00BE3FCE">
        <w:t xml:space="preserve">oteikumi </w:t>
      </w:r>
      <w:r w:rsidR="00F53C39">
        <w:t>nosaka:</w:t>
      </w:r>
    </w:p>
    <w:p w14:paraId="296C6EFB" w14:textId="1E3677E3" w:rsidR="00DA46B2" w:rsidRDefault="3133275B" w:rsidP="00F53C39">
      <w:pPr>
        <w:pStyle w:val="NApunkts2"/>
      </w:pPr>
      <w:r>
        <w:t>p</w:t>
      </w:r>
      <w:r w:rsidR="00420987">
        <w:t>rasības un kārtību, saskaņā ar kuru</w:t>
      </w:r>
      <w:r w:rsidR="00E552E1">
        <w:t xml:space="preserve"> </w:t>
      </w:r>
      <w:r w:rsidR="00453A2C">
        <w:t xml:space="preserve">Latvijā reģistrēta kredītiestāde (turpmāk –kredītiestāde) un citā dalībvalstī un ārvalstī reģistrētas kredītiestādes filiāle Latvijā (turpmāk – filiāle) </w:t>
      </w:r>
      <w:r w:rsidR="00420987">
        <w:t>sagatavo un iesniedz</w:t>
      </w:r>
      <w:r w:rsidR="00DA46B2">
        <w:t xml:space="preserve"> Latvijas Bankai š</w:t>
      </w:r>
      <w:r w:rsidR="00E94377">
        <w:t>ajos</w:t>
      </w:r>
      <w:r w:rsidR="00DA46B2">
        <w:t xml:space="preserve"> noteikum</w:t>
      </w:r>
      <w:r w:rsidR="00E94377">
        <w:t>os</w:t>
      </w:r>
      <w:r w:rsidR="00DA46B2">
        <w:t xml:space="preserve"> minētos pārskatus</w:t>
      </w:r>
      <w:r w:rsidR="00C91F62">
        <w:t>, kuri satur statistiskos</w:t>
      </w:r>
      <w:r w:rsidR="004B3EFA">
        <w:t xml:space="preserve"> </w:t>
      </w:r>
      <w:r w:rsidR="006E37DA">
        <w:t>un</w:t>
      </w:r>
      <w:r w:rsidR="00C91F62">
        <w:t xml:space="preserve"> </w:t>
      </w:r>
      <w:r w:rsidR="004B3EFA">
        <w:t>uzraudzībai nepieciešamo</w:t>
      </w:r>
      <w:r w:rsidR="006E37DA">
        <w:t>s</w:t>
      </w:r>
      <w:r w:rsidR="004B3EFA">
        <w:t xml:space="preserve"> </w:t>
      </w:r>
      <w:r w:rsidR="00C91F62">
        <w:t>datus</w:t>
      </w:r>
      <w:r w:rsidR="00C91F62" w:rsidDel="00A07FCD">
        <w:t xml:space="preserve"> </w:t>
      </w:r>
      <w:r w:rsidR="00C91F62">
        <w:t>(turpmāk</w:t>
      </w:r>
      <w:r w:rsidR="00911869">
        <w:t> </w:t>
      </w:r>
      <w:r w:rsidR="00C91F62">
        <w:t>– dati);</w:t>
      </w:r>
      <w:r w:rsidR="004B282B">
        <w:t xml:space="preserve"> </w:t>
      </w:r>
    </w:p>
    <w:p w14:paraId="4F7F0352" w14:textId="6FE23EC4" w:rsidR="001123D4" w:rsidRDefault="00DC266C" w:rsidP="00F53C39">
      <w:pPr>
        <w:pStyle w:val="NApunkts2"/>
      </w:pPr>
      <w:r w:rsidRPr="00212A68">
        <w:t>pārskatu iesniegšanas termiņus</w:t>
      </w:r>
      <w:r w:rsidR="00B416F1">
        <w:t>;</w:t>
      </w:r>
    </w:p>
    <w:p w14:paraId="1F71B008" w14:textId="45F3C6F0" w:rsidR="005D3C88" w:rsidRDefault="00B416F1" w:rsidP="00B416F1">
      <w:pPr>
        <w:pStyle w:val="NApunkts2"/>
      </w:pPr>
      <w:r>
        <w:t>pārskatos iekļauto datu glabāšanas ilgumu</w:t>
      </w:r>
      <w:r w:rsidR="20828FAF">
        <w:t>;</w:t>
      </w:r>
    </w:p>
    <w:p w14:paraId="3ADC0534" w14:textId="7BF33B72" w:rsidR="005D3C88" w:rsidRDefault="21F2D28B" w:rsidP="00B416F1">
      <w:pPr>
        <w:pStyle w:val="NApunkts2"/>
      </w:pPr>
      <w:bookmarkStart w:id="1" w:name="_Hlk212100738"/>
      <w:r>
        <w:t xml:space="preserve">kārtību, kādā nosakāms riska darījumu apmērs ar kredītiestādes akcionāriem, kuriem kredītiestādē ir būtiska līdzdalība, un šo akcionāru </w:t>
      </w:r>
      <w:r w:rsidR="000722BA">
        <w:t xml:space="preserve">– </w:t>
      </w:r>
      <w:r>
        <w:t xml:space="preserve">fizisko personu </w:t>
      </w:r>
      <w:r w:rsidR="000722BA">
        <w:t xml:space="preserve">– </w:t>
      </w:r>
      <w:r>
        <w:t>laulātajiem,</w:t>
      </w:r>
      <w:r w:rsidR="00464156">
        <w:t xml:space="preserve"> </w:t>
      </w:r>
      <w:ins w:id="2" w:author="RPAMP" w:date="2025-10-10T12:13:00Z" w16du:dateUtc="2025-10-10T09:13:00Z">
        <w:r w:rsidR="00464156">
          <w:t>partneriem, ar kuriem reģistrēta partnerība,</w:t>
        </w:r>
      </w:ins>
      <w:r>
        <w:t xml:space="preserve"> vecākiem un bērniem, kredītiestādes padomes un valdes locekļiem, </w:t>
      </w:r>
      <w:ins w:id="3" w:author="RPAMP" w:date="2025-10-10T12:13:00Z" w16du:dateUtc="2025-10-10T09:13:00Z">
        <w:r w:rsidR="00464156" w:rsidRPr="00C327F3">
          <w:t xml:space="preserve">iekšējās kontroles funkciju vadītājiem </w:t>
        </w:r>
      </w:ins>
      <w:del w:id="4" w:author="RPAMP" w:date="2025-10-10T12:13:00Z" w16du:dateUtc="2025-10-10T09:13:00Z">
        <w:r w:rsidRPr="00C327F3" w:rsidDel="00464156">
          <w:delText>i</w:delText>
        </w:r>
      </w:del>
      <w:del w:id="5" w:author="RPAMP" w:date="2025-10-10T12:14:00Z" w16du:dateUtc="2025-10-10T09:14:00Z">
        <w:r w:rsidRPr="00C327F3" w:rsidDel="00464156">
          <w:delText>ekšējā audita dienesta vadītāju, risku direktoru, par darbības atbilstības kontroli atbildīgo personu un sabiedrības kontrolieri</w:delText>
        </w:r>
      </w:del>
      <w:r>
        <w:t xml:space="preserve">, šo personu laulātajiem, </w:t>
      </w:r>
      <w:ins w:id="6" w:author="RPAMP" w:date="2025-10-10T12:16:00Z" w16du:dateUtc="2025-10-10T09:16:00Z">
        <w:r w:rsidR="00464156">
          <w:t xml:space="preserve">partneriem, ar kuriem reģistrēta partnerība, </w:t>
        </w:r>
      </w:ins>
      <w:r>
        <w:t>vecākiem un bērniem, kā arī ar komercsabiedrībām, kurās minētajām personām ir būtiska līdzdalība (turpmāk</w:t>
      </w:r>
      <w:r w:rsidR="000722BA">
        <w:t> –</w:t>
      </w:r>
      <w:r>
        <w:t xml:space="preserve"> personas, kas saistītas ar kredītiestādi).</w:t>
      </w:r>
    </w:p>
    <w:p w14:paraId="5AA830C6" w14:textId="6D336040" w:rsidR="00605620" w:rsidRDefault="00605620" w:rsidP="006A42A7">
      <w:pPr>
        <w:pStyle w:val="NApunkts1"/>
      </w:pPr>
      <w:bookmarkStart w:id="7" w:name="p3"/>
      <w:bookmarkStart w:id="8" w:name="p-784932"/>
      <w:bookmarkEnd w:id="1"/>
      <w:bookmarkEnd w:id="7"/>
      <w:bookmarkEnd w:id="8"/>
      <w:r w:rsidRPr="006A42A7">
        <w:t xml:space="preserve">Pārskatos iekļautie dati nepieciešami Latvijas Bankas uzdevumu veikšanai, </w:t>
      </w:r>
      <w:r w:rsidR="000F40D3">
        <w:t>tai skaitā</w:t>
      </w:r>
      <w:r w:rsidR="00DC5B23">
        <w:t xml:space="preserve"> tam</w:t>
      </w:r>
      <w:r w:rsidR="000F40D3">
        <w:t>,</w:t>
      </w:r>
      <w:r w:rsidRPr="006A42A7">
        <w:t xml:space="preserve"> lai veiktu finanšu tirgus un tā dalībnieku uzraudzību un sagatavotu uzraudzības statistiku, kā arī lai informētu citas institūcijas un sabiedrību par </w:t>
      </w:r>
      <w:r w:rsidR="00E81817" w:rsidRPr="00DB7DA8">
        <w:t>kredīt</w:t>
      </w:r>
      <w:r w:rsidRPr="00DB7DA8">
        <w:t>iestāžu</w:t>
      </w:r>
      <w:r w:rsidR="00DB7DA8">
        <w:t xml:space="preserve"> un filiāļu</w:t>
      </w:r>
      <w:r w:rsidRPr="006A42A7">
        <w:t xml:space="preserve"> darbības attīstību Latvijā</w:t>
      </w:r>
      <w:r w:rsidR="00E81817">
        <w:t>.</w:t>
      </w:r>
    </w:p>
    <w:p w14:paraId="6158A3AD" w14:textId="25BDD34F" w:rsidR="004D2AC5" w:rsidRPr="006A42A7" w:rsidRDefault="004D2AC5" w:rsidP="004D2AC5">
      <w:pPr>
        <w:pStyle w:val="NApunkts1"/>
      </w:pPr>
      <w:r>
        <w:t xml:space="preserve">Pārskatos iekļautos datus Latvijas Banka glabā </w:t>
      </w:r>
      <w:r w:rsidRPr="00483919">
        <w:t>pastāvīgi</w:t>
      </w:r>
      <w:r w:rsidR="00091620">
        <w:t xml:space="preserve">, </w:t>
      </w:r>
      <w:r w:rsidR="00091620" w:rsidRPr="00091620">
        <w:t>izņemot pārskatā, ko sagatavo un iesniedz saskaņā ar šo noteikumu IX nodaļu, iekļautos datus</w:t>
      </w:r>
      <w:r>
        <w:t>.</w:t>
      </w:r>
    </w:p>
    <w:p w14:paraId="68DDDA9E" w14:textId="73A79DAC" w:rsidR="00F24AF7" w:rsidRPr="00F24AF7" w:rsidRDefault="00F24AF7" w:rsidP="00020203">
      <w:pPr>
        <w:pStyle w:val="NApunkts1"/>
      </w:pPr>
      <w:r>
        <w:t xml:space="preserve">Kredītiestāde un filiāle pārskatus iesniedz </w:t>
      </w:r>
      <w:bookmarkStart w:id="9" w:name="_Hlk161659252"/>
      <w:r>
        <w:t>Latvijas Bankai elektroniskā veidā</w:t>
      </w:r>
      <w:bookmarkEnd w:id="9"/>
      <w:r w:rsidR="00891CE6">
        <w:t>, izmantojot paaugstināt</w:t>
      </w:r>
      <w:r w:rsidR="00A2117D">
        <w:t>ā</w:t>
      </w:r>
      <w:r w:rsidR="00891CE6">
        <w:t>s drošības sistēmu,</w:t>
      </w:r>
      <w:r>
        <w:t xml:space="preserve"> saskaņā ar </w:t>
      </w:r>
      <w:r w:rsidR="00891CE6">
        <w:t>Latvijas Bankas noteikumiem</w:t>
      </w:r>
      <w:r>
        <w:t xml:space="preserve">, </w:t>
      </w:r>
      <w:r w:rsidR="005E2265">
        <w:t xml:space="preserve">kuri </w:t>
      </w:r>
      <w:r>
        <w:t>regulē elektronisko informācijas apmaiņu ar Latvijas Banku.</w:t>
      </w:r>
    </w:p>
    <w:p w14:paraId="15CACB08" w14:textId="2F505D9B" w:rsidR="00085E94" w:rsidRDefault="00453A2C" w:rsidP="00020203">
      <w:pPr>
        <w:pStyle w:val="NApunkts1"/>
        <w:rPr>
          <w:rStyle w:val="ui-provider"/>
        </w:rPr>
      </w:pPr>
      <w:r>
        <w:rPr>
          <w:rStyle w:val="ui-provider"/>
        </w:rPr>
        <w:lastRenderedPageBreak/>
        <w:t xml:space="preserve">Kredītiestāde un filiāle </w:t>
      </w:r>
      <w:r w:rsidR="00EE263F">
        <w:rPr>
          <w:rStyle w:val="ui-provider"/>
        </w:rPr>
        <w:t>sniedz</w:t>
      </w:r>
      <w:r w:rsidR="00085E94">
        <w:rPr>
          <w:rStyle w:val="ui-provider"/>
        </w:rPr>
        <w:t xml:space="preserve"> Latvijas Bank</w:t>
      </w:r>
      <w:r w:rsidR="00EE263F">
        <w:rPr>
          <w:rStyle w:val="ui-provider"/>
        </w:rPr>
        <w:t>ai</w:t>
      </w:r>
      <w:r w:rsidR="00085E94">
        <w:rPr>
          <w:rStyle w:val="ui-provider"/>
        </w:rPr>
        <w:t xml:space="preserve"> </w:t>
      </w:r>
      <w:r w:rsidR="00323401">
        <w:rPr>
          <w:rStyle w:val="ui-provider"/>
        </w:rPr>
        <w:t>pārs</w:t>
      </w:r>
      <w:r w:rsidR="00EE263F">
        <w:rPr>
          <w:rStyle w:val="ui-provider"/>
        </w:rPr>
        <w:t>katu</w:t>
      </w:r>
      <w:r w:rsidR="00085E94">
        <w:rPr>
          <w:rStyle w:val="ui-provider"/>
        </w:rPr>
        <w:t xml:space="preserve"> sagatavotāja kontaktinformāciju, nosūtot </w:t>
      </w:r>
      <w:r w:rsidR="00026625">
        <w:rPr>
          <w:rStyle w:val="ui-provider"/>
        </w:rPr>
        <w:t>pārskatu</w:t>
      </w:r>
      <w:r w:rsidR="00085E94">
        <w:rPr>
          <w:rStyle w:val="ui-provider"/>
        </w:rPr>
        <w:t xml:space="preserve"> sagatavotāja vārdu un uzvārdu, e-pasta adresi un tālruņa numuru uz e-pasta adresi</w:t>
      </w:r>
      <w:r w:rsidR="00F31E30">
        <w:rPr>
          <w:rStyle w:val="ui-provider"/>
        </w:rPr>
        <w:t>:</w:t>
      </w:r>
      <w:r w:rsidR="00085E94">
        <w:rPr>
          <w:rStyle w:val="ui-provider"/>
        </w:rPr>
        <w:t xml:space="preserve"> stp.info@bank.lv.</w:t>
      </w:r>
    </w:p>
    <w:p w14:paraId="1BA735FF" w14:textId="1A40F746" w:rsidR="00DF25AC" w:rsidRPr="00DF25AC" w:rsidRDefault="00DF25AC" w:rsidP="000722BA">
      <w:pPr>
        <w:pStyle w:val="NAnodala"/>
      </w:pPr>
      <w:r>
        <w:t>Uzraudzības finanšu pārskatu</w:t>
      </w:r>
      <w:r w:rsidR="00A947DF">
        <w:t xml:space="preserve"> </w:t>
      </w:r>
      <w:r>
        <w:t>sagatavošana</w:t>
      </w:r>
      <w:r w:rsidR="00453A2C">
        <w:t>s</w:t>
      </w:r>
      <w:r>
        <w:t xml:space="preserve"> un iesniegšana</w:t>
      </w:r>
      <w:r w:rsidR="00453A2C">
        <w:t xml:space="preserve">s prasības </w:t>
      </w:r>
    </w:p>
    <w:p w14:paraId="39FB7637" w14:textId="20BC3D8C" w:rsidR="00840034" w:rsidRDefault="0045346E" w:rsidP="00C902AC">
      <w:pPr>
        <w:pStyle w:val="NApunkts1"/>
      </w:pPr>
      <w:r>
        <w:t xml:space="preserve">Kredītiestāde, kas ir mazāk nozīmīgā uzraudzītā iestāde, sagatavo un iesniedz </w:t>
      </w:r>
      <w:r w:rsidR="003606C5">
        <w:t>Latvijas Bankai</w:t>
      </w:r>
      <w:r>
        <w:t xml:space="preserve"> šādas </w:t>
      </w:r>
      <w:ins w:id="10" w:author="RPAMP" w:date="2025-12-03T18:31:00Z" w16du:dateUtc="2025-12-03T16:31:00Z">
        <w:r w:rsidR="007F415D" w:rsidRPr="00AB3141">
          <w:t xml:space="preserve">Komisijas </w:t>
        </w:r>
        <w:r w:rsidR="007F415D">
          <w:t>2024. gada 29. novembra ī</w:t>
        </w:r>
        <w:r w:rsidR="007F415D" w:rsidRPr="00AB3141">
          <w:t>stenošanas regulas (ES) </w:t>
        </w:r>
        <w:r w:rsidR="007F415D">
          <w:t>2024/3117,</w:t>
        </w:r>
        <w:r w:rsidR="007F415D" w:rsidRPr="00AB3141">
          <w:t xml:space="preserve"> ar ko nosaka īstenošanas tehniskos standartus Eiropas Parlamenta un Padomes </w:t>
        </w:r>
        <w:r w:rsidR="007F415D">
          <w:t>r</w:t>
        </w:r>
        <w:r w:rsidR="007F415D" w:rsidRPr="00AB3141">
          <w:t>egulas (ES)</w:t>
        </w:r>
        <w:r w:rsidR="007F415D">
          <w:t xml:space="preserve"> Nr. </w:t>
        </w:r>
        <w:r w:rsidR="007F415D" w:rsidRPr="00AB3141">
          <w:t>575/2013 piemērošanai attiecībā uz iestāžu sniegtajiem uzraudzības pārskatiem un atceļ</w:t>
        </w:r>
        <w:r w:rsidR="007F415D">
          <w:t xml:space="preserve"> Komisijas</w:t>
        </w:r>
        <w:r w:rsidR="007F415D" w:rsidRPr="00AB3141">
          <w:t xml:space="preserve"> </w:t>
        </w:r>
        <w:r w:rsidR="007F415D">
          <w:t>ī</w:t>
        </w:r>
        <w:r w:rsidR="007F415D" w:rsidRPr="00AB3141">
          <w:t>stenošanas regulu (ES)</w:t>
        </w:r>
        <w:r w:rsidR="007F415D">
          <w:t> 2021/451 (turpmāk – ES regula Nr. 2024/3117</w:t>
        </w:r>
        <w:r w:rsidR="007F415D" w:rsidRPr="00AB3141">
          <w:t>)</w:t>
        </w:r>
        <w:r w:rsidR="007F415D">
          <w:t xml:space="preserve"> I pielikuma 2. iedaļā </w:t>
        </w:r>
      </w:ins>
      <w:del w:id="11" w:author="RPAMP" w:date="2025-12-03T18:32:00Z" w16du:dateUtc="2025-12-03T16:32:00Z">
        <w:r w:rsidR="004B282B" w:rsidRPr="00AB3141" w:rsidDel="007F415D">
          <w:delText xml:space="preserve">Komisijas </w:delText>
        </w:r>
        <w:r w:rsidR="00BD6576" w:rsidRPr="00BD6576" w:rsidDel="007F415D">
          <w:delText>2020.</w:delText>
        </w:r>
        <w:r w:rsidR="007757A9" w:rsidDel="007F415D">
          <w:delText> </w:delText>
        </w:r>
        <w:r w:rsidR="00BD6576" w:rsidRPr="00BD6576" w:rsidDel="007F415D">
          <w:delText>gada 17.</w:delText>
        </w:r>
        <w:r w:rsidR="007757A9" w:rsidDel="007F415D">
          <w:delText> </w:delText>
        </w:r>
        <w:r w:rsidR="00BD6576" w:rsidRPr="00BD6576" w:rsidDel="007F415D">
          <w:delText>decembr</w:delText>
        </w:r>
        <w:r w:rsidR="00BD6576" w:rsidDel="007F415D">
          <w:delText>a</w:delText>
        </w:r>
        <w:r w:rsidR="004B282B" w:rsidRPr="00AB3141" w:rsidDel="007F415D">
          <w:delText xml:space="preserve"> </w:delText>
        </w:r>
        <w:r w:rsidR="00220DD1" w:rsidDel="007F415D">
          <w:delText>ī</w:delText>
        </w:r>
        <w:r w:rsidR="004B282B" w:rsidRPr="00AB3141" w:rsidDel="007F415D">
          <w:delText>stenošanas regulas (ES) </w:delText>
        </w:r>
        <w:r w:rsidR="004B282B" w:rsidDel="007F415D">
          <w:fldChar w:fldCharType="begin"/>
        </w:r>
        <w:r w:rsidR="004B282B" w:rsidDel="007F415D">
          <w:delInstrText>HYPERLINK "http://eur-lex.europa.eu/eli/reg_impl/2021/451/oj/?locale=LV" \h</w:delInstrText>
        </w:r>
        <w:r w:rsidR="004B282B" w:rsidDel="007F415D">
          <w:fldChar w:fldCharType="separate"/>
        </w:r>
        <w:r w:rsidR="004B282B" w:rsidDel="007F415D">
          <w:delText>2021/451</w:delText>
        </w:r>
        <w:r w:rsidR="004B282B" w:rsidDel="007F415D">
          <w:fldChar w:fldCharType="end"/>
        </w:r>
        <w:r w:rsidR="004B282B" w:rsidRPr="00AB3141" w:rsidDel="007F415D">
          <w:delText xml:space="preserve">, ar ko nosaka īstenošanas tehniskos standartus Eiropas Parlamenta un Padomes </w:delText>
        </w:r>
        <w:r w:rsidR="00220DD1" w:rsidDel="007F415D">
          <w:delText>r</w:delText>
        </w:r>
        <w:r w:rsidR="004B282B" w:rsidRPr="00AB3141" w:rsidDel="007F415D">
          <w:delText>egulas (ES) Nr.</w:delText>
        </w:r>
        <w:r w:rsidR="00CD70E1" w:rsidDel="007F415D">
          <w:delText> </w:delText>
        </w:r>
        <w:r w:rsidR="004B282B" w:rsidRPr="00AB3141" w:rsidDel="007F415D">
          <w:delText xml:space="preserve">575/2013 piemērošanai attiecībā uz iestāžu sniegtajiem uzraudzības pārskatiem un atceļ </w:delText>
        </w:r>
        <w:r w:rsidR="00220DD1" w:rsidDel="007F415D">
          <w:delText>ī</w:delText>
        </w:r>
        <w:r w:rsidR="004B282B" w:rsidRPr="00AB3141" w:rsidDel="007F415D">
          <w:delText>stenošanas regulu (ES) Nr.</w:delText>
        </w:r>
        <w:r w:rsidR="00CD70E1" w:rsidDel="007F415D">
          <w:delText> </w:delText>
        </w:r>
        <w:r w:rsidR="004B282B" w:rsidDel="007F415D">
          <w:fldChar w:fldCharType="begin"/>
        </w:r>
        <w:r w:rsidR="004B282B" w:rsidDel="007F415D">
          <w:delInstrText>HYPERLINK "http://eur-lex.europa.eu/eli/reg_impl/2014/680/oj/?locale=LV" \h</w:delInstrText>
        </w:r>
        <w:r w:rsidR="004B282B" w:rsidDel="007F415D">
          <w:fldChar w:fldCharType="separate"/>
        </w:r>
        <w:r w:rsidR="004B282B" w:rsidDel="007F415D">
          <w:delText>680/2014</w:delText>
        </w:r>
        <w:r w:rsidR="004B282B" w:rsidDel="007F415D">
          <w:fldChar w:fldCharType="end"/>
        </w:r>
        <w:r w:rsidR="004B282B" w:rsidDel="007F415D">
          <w:delText xml:space="preserve"> (turpmāk</w:delText>
        </w:r>
        <w:r w:rsidR="00BC1906" w:rsidDel="007F415D">
          <w:delText> </w:delText>
        </w:r>
        <w:r w:rsidR="004B282B" w:rsidDel="007F415D">
          <w:delText>– ES regula Nr. </w:delText>
        </w:r>
        <w:r w:rsidR="004B282B" w:rsidDel="007F415D">
          <w:fldChar w:fldCharType="begin"/>
        </w:r>
        <w:r w:rsidR="004B282B" w:rsidDel="007F415D">
          <w:delInstrText>HYPERLINK "http://eur-lex.europa.eu/eli/reg_impl/2021/451/oj/?locale=LV" \h</w:delInstrText>
        </w:r>
        <w:r w:rsidR="004B282B" w:rsidDel="007F415D">
          <w:fldChar w:fldCharType="separate"/>
        </w:r>
        <w:r w:rsidR="004B282B" w:rsidDel="007F415D">
          <w:delText>2021/451</w:delText>
        </w:r>
        <w:r w:rsidR="004B282B" w:rsidDel="007F415D">
          <w:fldChar w:fldCharType="end"/>
        </w:r>
        <w:r w:rsidR="004B282B" w:rsidRPr="00AB3141" w:rsidDel="007F415D">
          <w:delText>)</w:delText>
        </w:r>
        <w:r w:rsidR="002C0ACC" w:rsidDel="007F415D">
          <w:delText xml:space="preserve"> </w:delText>
        </w:r>
        <w:r w:rsidDel="007F415D">
          <w:delText>III</w:delText>
        </w:r>
        <w:r w:rsidR="00BC1906" w:rsidDel="007F415D">
          <w:delText> </w:delText>
        </w:r>
        <w:r w:rsidDel="007F415D">
          <w:delText>pielikumā</w:delText>
        </w:r>
        <w:r w:rsidR="00453A2C" w:rsidDel="007F415D">
          <w:delText xml:space="preserve"> </w:delText>
        </w:r>
      </w:del>
      <w:r w:rsidR="00453A2C">
        <w:t xml:space="preserve">"Finanšu informācijas sniegšana saskaņā ar </w:t>
      </w:r>
      <w:r w:rsidR="00453A2C" w:rsidRPr="00D316B8">
        <w:t>SFPS</w:t>
      </w:r>
      <w:r w:rsidR="00453A2C">
        <w:t>"</w:t>
      </w:r>
      <w:r>
        <w:t xml:space="preserve"> norādītās pārskatu veidnes</w:t>
      </w:r>
      <w:r w:rsidR="0068760B">
        <w:t xml:space="preserve"> individuāl</w:t>
      </w:r>
      <w:r w:rsidR="00586280">
        <w:t>i</w:t>
      </w:r>
      <w:r>
        <w:t>: F</w:t>
      </w:r>
      <w:r w:rsidR="00496DA4">
        <w:t> </w:t>
      </w:r>
      <w:r>
        <w:t>01.01, F</w:t>
      </w:r>
      <w:r w:rsidR="00496DA4">
        <w:t> </w:t>
      </w:r>
      <w:r>
        <w:t>01.02, F</w:t>
      </w:r>
      <w:r w:rsidR="00496DA4">
        <w:t> </w:t>
      </w:r>
      <w:r>
        <w:t>01.03, F</w:t>
      </w:r>
      <w:r w:rsidR="00496DA4">
        <w:t> </w:t>
      </w:r>
      <w:r>
        <w:t>02.00, F</w:t>
      </w:r>
      <w:r w:rsidR="00496DA4">
        <w:t> </w:t>
      </w:r>
      <w:r>
        <w:t>04.01, F</w:t>
      </w:r>
      <w:r w:rsidR="00496DA4">
        <w:t> </w:t>
      </w:r>
      <w:r>
        <w:t>04.02.1, F</w:t>
      </w:r>
      <w:r w:rsidR="00496DA4">
        <w:t> </w:t>
      </w:r>
      <w:r>
        <w:t>04.02.2, F</w:t>
      </w:r>
      <w:r w:rsidR="00496DA4">
        <w:t> </w:t>
      </w:r>
      <w:r>
        <w:t>04.03.1, F</w:t>
      </w:r>
      <w:r w:rsidR="00010814">
        <w:t xml:space="preserve"> </w:t>
      </w:r>
      <w:r>
        <w:t>04.04.1, F</w:t>
      </w:r>
      <w:r w:rsidR="00010814">
        <w:t xml:space="preserve"> </w:t>
      </w:r>
      <w:r>
        <w:t>04.05, F</w:t>
      </w:r>
      <w:r w:rsidR="00010814">
        <w:t xml:space="preserve"> </w:t>
      </w:r>
      <w:r>
        <w:t>05.01, F</w:t>
      </w:r>
      <w:r w:rsidR="00010814">
        <w:t> </w:t>
      </w:r>
      <w:r>
        <w:t>06.01, F</w:t>
      </w:r>
      <w:r w:rsidR="00010814">
        <w:t> </w:t>
      </w:r>
      <w:r>
        <w:t>07.01, F</w:t>
      </w:r>
      <w:r w:rsidR="00010814">
        <w:t> </w:t>
      </w:r>
      <w:r>
        <w:t>08.01, F</w:t>
      </w:r>
      <w:r w:rsidR="00010814">
        <w:t> </w:t>
      </w:r>
      <w:r>
        <w:t>08.02, F</w:t>
      </w:r>
      <w:r w:rsidR="00010814">
        <w:t> </w:t>
      </w:r>
      <w:r>
        <w:t>09.01.1, F</w:t>
      </w:r>
      <w:r w:rsidR="00010814">
        <w:t> </w:t>
      </w:r>
      <w:r>
        <w:t>09.02, F</w:t>
      </w:r>
      <w:r w:rsidR="00010814">
        <w:t> </w:t>
      </w:r>
      <w:r>
        <w:t>10.00, F</w:t>
      </w:r>
      <w:r w:rsidR="00010814">
        <w:t> </w:t>
      </w:r>
      <w:r>
        <w:t>11.01, F</w:t>
      </w:r>
      <w:r w:rsidR="00010814">
        <w:t> </w:t>
      </w:r>
      <w:r>
        <w:t>12.01, F</w:t>
      </w:r>
      <w:r w:rsidR="00010814">
        <w:t> </w:t>
      </w:r>
      <w:r>
        <w:t>12.02, F</w:t>
      </w:r>
      <w:r w:rsidR="00010814">
        <w:t> </w:t>
      </w:r>
      <w:r>
        <w:t>13.01, F</w:t>
      </w:r>
      <w:r w:rsidR="00010814">
        <w:t> </w:t>
      </w:r>
      <w:r>
        <w:t>13.02.1, F</w:t>
      </w:r>
      <w:r w:rsidR="00010814">
        <w:t> </w:t>
      </w:r>
      <w:r>
        <w:t>13.03.1, F</w:t>
      </w:r>
      <w:r w:rsidR="00010814">
        <w:t> </w:t>
      </w:r>
      <w:r>
        <w:t>14.00, F</w:t>
      </w:r>
      <w:r w:rsidR="00010814">
        <w:t> </w:t>
      </w:r>
      <w:r>
        <w:t>16.01, F</w:t>
      </w:r>
      <w:r w:rsidR="00010814">
        <w:t> </w:t>
      </w:r>
      <w:r>
        <w:t>16.03, F</w:t>
      </w:r>
      <w:r w:rsidR="00010814">
        <w:t> </w:t>
      </w:r>
      <w:r>
        <w:t>16.04, F</w:t>
      </w:r>
      <w:r w:rsidR="00010814">
        <w:t> </w:t>
      </w:r>
      <w:r>
        <w:t>16.08, F</w:t>
      </w:r>
      <w:r w:rsidR="00010814">
        <w:t> </w:t>
      </w:r>
      <w:r>
        <w:t>18.00, F</w:t>
      </w:r>
      <w:r w:rsidR="00010814">
        <w:t> </w:t>
      </w:r>
      <w:r>
        <w:t>18.01, F</w:t>
      </w:r>
      <w:r w:rsidR="00010814">
        <w:t> </w:t>
      </w:r>
      <w:r>
        <w:t>18.02, F</w:t>
      </w:r>
      <w:r w:rsidR="00010814">
        <w:t> </w:t>
      </w:r>
      <w:r>
        <w:t>19.00,</w:t>
      </w:r>
      <w:r w:rsidR="00010814">
        <w:t xml:space="preserve"> F 20.01,</w:t>
      </w:r>
      <w:r w:rsidR="00010814" w:rsidRPr="00010814">
        <w:t xml:space="preserve"> </w:t>
      </w:r>
      <w:r w:rsidR="00010814">
        <w:t>F 20.02,</w:t>
      </w:r>
      <w:r w:rsidR="00010814" w:rsidRPr="00010814">
        <w:t xml:space="preserve"> </w:t>
      </w:r>
      <w:r w:rsidR="00010814">
        <w:t>F 20.03,</w:t>
      </w:r>
      <w:r>
        <w:t xml:space="preserve"> F</w:t>
      </w:r>
      <w:r w:rsidR="00010814">
        <w:t> </w:t>
      </w:r>
      <w:r>
        <w:t>20.04, F</w:t>
      </w:r>
      <w:r w:rsidR="00010814">
        <w:t> </w:t>
      </w:r>
      <w:r>
        <w:t>20.05, F</w:t>
      </w:r>
      <w:r w:rsidR="00010814">
        <w:t> </w:t>
      </w:r>
      <w:r>
        <w:t>20.06, F</w:t>
      </w:r>
      <w:r w:rsidR="00010814">
        <w:t> </w:t>
      </w:r>
      <w:r>
        <w:t>20.07.1, F</w:t>
      </w:r>
      <w:r w:rsidR="00010814">
        <w:t> </w:t>
      </w:r>
      <w:r>
        <w:t>22.01, F</w:t>
      </w:r>
      <w:r w:rsidR="00010814">
        <w:t> </w:t>
      </w:r>
      <w:r>
        <w:t>22.02, F</w:t>
      </w:r>
      <w:r w:rsidR="00010814">
        <w:t> </w:t>
      </w:r>
      <w:r>
        <w:t>23.01, F</w:t>
      </w:r>
      <w:r w:rsidR="00010814">
        <w:t> </w:t>
      </w:r>
      <w:r>
        <w:t>23.02, F</w:t>
      </w:r>
      <w:r w:rsidR="00010814">
        <w:t> </w:t>
      </w:r>
      <w:r>
        <w:t>23.03, F</w:t>
      </w:r>
      <w:r w:rsidR="00010814">
        <w:t> </w:t>
      </w:r>
      <w:r>
        <w:t>23.04, F</w:t>
      </w:r>
      <w:r w:rsidR="00010814">
        <w:t> </w:t>
      </w:r>
      <w:r>
        <w:t>23.05, F</w:t>
      </w:r>
      <w:r w:rsidR="00010814">
        <w:t> </w:t>
      </w:r>
      <w:r>
        <w:t>23.06, F</w:t>
      </w:r>
      <w:r w:rsidR="00010814">
        <w:t> </w:t>
      </w:r>
      <w:r>
        <w:t>24.01, F</w:t>
      </w:r>
      <w:r w:rsidR="00010814">
        <w:t> </w:t>
      </w:r>
      <w:r>
        <w:t>24.02, F</w:t>
      </w:r>
      <w:r w:rsidR="00010814">
        <w:t> </w:t>
      </w:r>
      <w:r>
        <w:t>24.03, F</w:t>
      </w:r>
      <w:r w:rsidR="00010814">
        <w:t> </w:t>
      </w:r>
      <w:r>
        <w:t>25.01, F</w:t>
      </w:r>
      <w:r w:rsidR="00010814">
        <w:t> </w:t>
      </w:r>
      <w:r>
        <w:t>46.00 un F</w:t>
      </w:r>
      <w:r w:rsidR="00010814">
        <w:t> </w:t>
      </w:r>
      <w:r>
        <w:t>47.00</w:t>
      </w:r>
      <w:r w:rsidR="002B0FB7">
        <w:t>.</w:t>
      </w:r>
      <w:del w:id="12" w:author="RPAMP" w:date="2025-10-14T09:57:00Z" w16du:dateUtc="2025-10-14T06:57:00Z">
        <w:r w:rsidDel="00DD7048">
          <w:delText xml:space="preserve"> </w:delText>
        </w:r>
      </w:del>
    </w:p>
    <w:p w14:paraId="1362B905" w14:textId="6DB2D76D" w:rsidR="00BB59F9" w:rsidRDefault="001C68EE" w:rsidP="00EB4DC6">
      <w:pPr>
        <w:pStyle w:val="NApunkts1"/>
      </w:pPr>
      <w:del w:id="13" w:author="RPAMP" w:date="2025-10-10T12:22:00Z" w16du:dateUtc="2025-10-10T09:22:00Z">
        <w:r w:rsidDel="000D2961">
          <w:delText>Š</w:delText>
        </w:r>
        <w:r w:rsidR="00BB59F9" w:rsidDel="000D2961">
          <w:delText xml:space="preserve">o noteikumu </w:delText>
        </w:r>
        <w:r w:rsidR="00CC4FDA" w:rsidDel="000D2961">
          <w:delText>6</w:delText>
        </w:r>
        <w:r w:rsidR="00BB59F9" w:rsidDel="000D2961">
          <w:delText>.</w:delText>
        </w:r>
        <w:r w:rsidR="00BC1906" w:rsidDel="000D2961">
          <w:delText> </w:delText>
        </w:r>
        <w:r w:rsidR="00BB59F9" w:rsidDel="000D2961">
          <w:delText>punktā minēto informāciju, kas norādīta F</w:delText>
        </w:r>
        <w:r w:rsidR="0091224F" w:rsidDel="000D2961">
          <w:delText> </w:delText>
        </w:r>
        <w:r w:rsidR="00BB59F9" w:rsidDel="000D2961">
          <w:delText>23.01, F</w:delText>
        </w:r>
        <w:r w:rsidR="0091224F" w:rsidDel="000D2961">
          <w:delText> </w:delText>
        </w:r>
        <w:r w:rsidR="00BB59F9" w:rsidDel="000D2961">
          <w:delText>23.02, F</w:delText>
        </w:r>
        <w:r w:rsidR="0091224F" w:rsidDel="000D2961">
          <w:delText> </w:delText>
        </w:r>
        <w:r w:rsidR="00BB59F9" w:rsidDel="000D2961">
          <w:delText>23.03, F</w:delText>
        </w:r>
        <w:r w:rsidR="0091224F" w:rsidDel="000D2961">
          <w:delText> </w:delText>
        </w:r>
        <w:r w:rsidR="00BB59F9" w:rsidDel="000D2961">
          <w:delText>23.04, F</w:delText>
        </w:r>
        <w:r w:rsidR="0091224F" w:rsidDel="000D2961">
          <w:delText> </w:delText>
        </w:r>
        <w:r w:rsidR="00BB59F9" w:rsidDel="000D2961">
          <w:delText>23.05, F</w:delText>
        </w:r>
        <w:r w:rsidR="0091224F" w:rsidDel="000D2961">
          <w:delText> </w:delText>
        </w:r>
        <w:r w:rsidR="00BB59F9" w:rsidDel="000D2961">
          <w:delText>23.06, F</w:delText>
        </w:r>
        <w:r w:rsidR="0091224F" w:rsidDel="000D2961">
          <w:delText> </w:delText>
        </w:r>
        <w:r w:rsidR="00BB59F9" w:rsidDel="000D2961">
          <w:delText>24.01, F</w:delText>
        </w:r>
        <w:r w:rsidR="0091224F" w:rsidDel="000D2961">
          <w:delText> </w:delText>
        </w:r>
        <w:r w:rsidR="00BB59F9" w:rsidDel="000D2961">
          <w:delText>24.02, F</w:delText>
        </w:r>
        <w:r w:rsidR="0091224F" w:rsidDel="000D2961">
          <w:delText> </w:delText>
        </w:r>
        <w:r w:rsidR="00BB59F9" w:rsidDel="000D2961">
          <w:delText>24.03, F</w:delText>
        </w:r>
        <w:r w:rsidR="0091224F" w:rsidDel="000D2961">
          <w:delText> </w:delText>
        </w:r>
        <w:r w:rsidR="00BB59F9" w:rsidDel="000D2961">
          <w:delText>25.01</w:delText>
        </w:r>
        <w:r w:rsidR="00BB59F9" w:rsidRPr="00934856" w:rsidDel="000D2961">
          <w:delText>. un F</w:delText>
        </w:r>
        <w:r w:rsidR="0091224F" w:rsidDel="000D2961">
          <w:delText> </w:delText>
        </w:r>
        <w:r w:rsidR="00BB59F9" w:rsidRPr="00934856" w:rsidDel="000D2961">
          <w:delText>47.</w:delText>
        </w:r>
        <w:r w:rsidR="00BB59F9" w:rsidDel="000D2961">
          <w:delText xml:space="preserve">00 veidnē, </w:delText>
        </w:r>
        <w:r w:rsidDel="000D2961">
          <w:delText>kredītiestāde</w:delText>
        </w:r>
        <w:r w:rsidR="00003BDA" w:rsidDel="000D2961">
          <w:delText>, kas ir mazāk nozīmīgā uzraudzītā iestāde,</w:delText>
        </w:r>
        <w:r w:rsidDel="000D2961">
          <w:delText xml:space="preserve"> </w:delText>
        </w:r>
        <w:r w:rsidR="00BB59F9" w:rsidDel="000D2961">
          <w:delText xml:space="preserve">sniedz, ievērojot ES regulas Nr. 2021/451 11. panta 2. punkta </w:delText>
        </w:r>
        <w:r w:rsidR="000722BA" w:rsidDel="000D2961">
          <w:delText>"</w:delText>
        </w:r>
        <w:r w:rsidR="00BB59F9" w:rsidDel="000D2961">
          <w:delText>g</w:delText>
        </w:r>
        <w:r w:rsidR="000722BA" w:rsidDel="000D2961">
          <w:delText>"</w:delText>
        </w:r>
        <w:r w:rsidR="00BB59F9" w:rsidDel="000D2961">
          <w:delText> apakšpunkta nosacījumus</w:delText>
        </w:r>
      </w:del>
      <w:r w:rsidR="00EB4DC6">
        <w:t>.</w:t>
      </w:r>
    </w:p>
    <w:p w14:paraId="7207F44B" w14:textId="32515EA6" w:rsidR="0045346E" w:rsidRDefault="004B282B" w:rsidP="00C902AC">
      <w:pPr>
        <w:pStyle w:val="NApunkts1"/>
      </w:pPr>
      <w:r>
        <w:t>F</w:t>
      </w:r>
      <w:r w:rsidR="0045346E">
        <w:t>iliāle</w:t>
      </w:r>
      <w:r>
        <w:t xml:space="preserve"> sagatavo un</w:t>
      </w:r>
      <w:r w:rsidR="00F8194D">
        <w:t xml:space="preserve"> iesniedz</w:t>
      </w:r>
      <w:r w:rsidR="003606C5">
        <w:t xml:space="preserve"> Latvijas Bankai</w:t>
      </w:r>
      <w:r w:rsidR="00F8194D">
        <w:t xml:space="preserve"> </w:t>
      </w:r>
      <w:r w:rsidR="0045346E">
        <w:t>šādas ES regulas Nr</w:t>
      </w:r>
      <w:r w:rsidR="000D5005">
        <w:t>.</w:t>
      </w:r>
      <w:r w:rsidR="00CD70E1">
        <w:t> </w:t>
      </w:r>
      <w:ins w:id="14" w:author="RPAMP" w:date="2025-10-10T12:23:00Z" w16du:dateUtc="2025-10-10T09:23:00Z">
        <w:r w:rsidR="008A75B8">
          <w:t xml:space="preserve">2024/3117 </w:t>
        </w:r>
      </w:ins>
      <w:del w:id="15" w:author="RPAMP" w:date="2025-10-10T12:23:00Z" w16du:dateUtc="2025-10-10T09:23:00Z">
        <w:r w:rsidR="0045346E" w:rsidDel="008A75B8">
          <w:delText>2021/</w:delText>
        </w:r>
      </w:del>
      <w:del w:id="16" w:author="RPAMP" w:date="2025-10-10T12:24:00Z" w16du:dateUtc="2025-10-10T09:24:00Z">
        <w:r w:rsidR="0045346E" w:rsidDel="008A75B8">
          <w:delText xml:space="preserve">451 </w:delText>
        </w:r>
      </w:del>
      <w:ins w:id="17" w:author="RPAMP" w:date="2025-10-10T12:24:00Z" w16du:dateUtc="2025-10-10T09:24:00Z">
        <w:r w:rsidR="008A75B8">
          <w:t xml:space="preserve">I </w:t>
        </w:r>
      </w:ins>
      <w:del w:id="18" w:author="RPAMP" w:date="2025-10-10T12:24:00Z" w16du:dateUtc="2025-10-10T09:24:00Z">
        <w:r w:rsidR="0045346E" w:rsidDel="008A75B8">
          <w:delText>III</w:delText>
        </w:r>
      </w:del>
      <w:r w:rsidR="00C449E0">
        <w:t> </w:t>
      </w:r>
      <w:r w:rsidR="0045346E">
        <w:t>pielikum</w:t>
      </w:r>
      <w:ins w:id="19" w:author="RPAMP" w:date="2025-11-06T11:22:00Z" w16du:dateUtc="2025-11-06T09:22:00Z">
        <w:r w:rsidR="00E85003">
          <w:t>a 2.iedaļ</w:t>
        </w:r>
      </w:ins>
      <w:r w:rsidR="0045346E">
        <w:t>ā</w:t>
      </w:r>
      <w:r w:rsidR="0044512F">
        <w:t xml:space="preserve"> </w:t>
      </w:r>
      <w:r w:rsidR="0044512F" w:rsidRPr="0044512F">
        <w:t>"Finanšu informācijas sniegšana saskaņā ar SFPS"</w:t>
      </w:r>
      <w:r w:rsidR="0044512F">
        <w:t xml:space="preserve"> </w:t>
      </w:r>
      <w:r w:rsidR="0045346E">
        <w:t>norādītās pārskatu veidnes: F</w:t>
      </w:r>
      <w:r w:rsidR="00010814">
        <w:t> </w:t>
      </w:r>
      <w:r w:rsidR="0045346E">
        <w:t>01.01, F</w:t>
      </w:r>
      <w:r w:rsidR="00010814">
        <w:t> </w:t>
      </w:r>
      <w:r w:rsidR="0045346E">
        <w:t>01.02, F</w:t>
      </w:r>
      <w:r w:rsidR="00010814">
        <w:t> </w:t>
      </w:r>
      <w:r w:rsidR="0045346E">
        <w:t>01.03, F</w:t>
      </w:r>
      <w:r w:rsidR="00010814">
        <w:t> </w:t>
      </w:r>
      <w:r w:rsidR="0045346E">
        <w:t>02.00, F</w:t>
      </w:r>
      <w:r w:rsidR="00010814">
        <w:t> </w:t>
      </w:r>
      <w:r w:rsidR="0045346E">
        <w:t>04.01, F</w:t>
      </w:r>
      <w:r w:rsidR="00010814">
        <w:t> </w:t>
      </w:r>
      <w:r w:rsidR="0045346E">
        <w:t>04.02.1, F</w:t>
      </w:r>
      <w:r w:rsidR="00010814">
        <w:t> </w:t>
      </w:r>
      <w:r w:rsidR="0045346E">
        <w:t>04.02.2, F</w:t>
      </w:r>
      <w:r w:rsidR="00010814">
        <w:t> </w:t>
      </w:r>
      <w:r w:rsidR="0045346E">
        <w:t>04.03.1, F</w:t>
      </w:r>
      <w:r w:rsidR="00010814">
        <w:t> </w:t>
      </w:r>
      <w:r w:rsidR="0045346E">
        <w:t>04.04.1, F</w:t>
      </w:r>
      <w:r w:rsidR="00010814">
        <w:t> </w:t>
      </w:r>
      <w:r w:rsidR="0045346E">
        <w:t>05.01, F</w:t>
      </w:r>
      <w:r w:rsidR="00010814">
        <w:t> </w:t>
      </w:r>
      <w:r w:rsidR="0045346E">
        <w:t>06.01, F</w:t>
      </w:r>
      <w:r w:rsidR="00010814">
        <w:t> </w:t>
      </w:r>
      <w:r w:rsidR="0045346E">
        <w:t>07.01, F</w:t>
      </w:r>
      <w:r w:rsidR="00010814">
        <w:t> </w:t>
      </w:r>
      <w:r w:rsidR="0045346E">
        <w:t>08.01, F</w:t>
      </w:r>
      <w:r w:rsidR="00010814">
        <w:t> </w:t>
      </w:r>
      <w:r w:rsidR="0045346E">
        <w:t>08.02, F</w:t>
      </w:r>
      <w:r w:rsidR="00010814">
        <w:t> </w:t>
      </w:r>
      <w:r w:rsidR="0045346E">
        <w:t>09.01.1, F</w:t>
      </w:r>
      <w:r w:rsidR="00010814">
        <w:t> </w:t>
      </w:r>
      <w:r w:rsidR="0045346E">
        <w:t>09.02, F</w:t>
      </w:r>
      <w:r w:rsidR="00010814">
        <w:t> </w:t>
      </w:r>
      <w:r w:rsidR="0045346E">
        <w:t>10.00, F</w:t>
      </w:r>
      <w:r w:rsidR="00010814">
        <w:t> </w:t>
      </w:r>
      <w:r w:rsidR="0045346E">
        <w:t>11.01, F</w:t>
      </w:r>
      <w:r w:rsidR="00010814">
        <w:t> </w:t>
      </w:r>
      <w:r w:rsidR="0045346E">
        <w:t>12.01, F</w:t>
      </w:r>
      <w:r w:rsidR="00010814">
        <w:t> </w:t>
      </w:r>
      <w:r w:rsidR="0045346E">
        <w:t>12.02, F</w:t>
      </w:r>
      <w:r w:rsidR="00010814">
        <w:t> </w:t>
      </w:r>
      <w:r w:rsidR="0045346E">
        <w:t>13.01, F</w:t>
      </w:r>
      <w:r w:rsidR="00010814">
        <w:t> </w:t>
      </w:r>
      <w:r w:rsidR="0045346E">
        <w:t>13.02.1, F</w:t>
      </w:r>
      <w:r w:rsidR="00010814">
        <w:t> </w:t>
      </w:r>
      <w:r w:rsidR="0045346E">
        <w:t>13.03.1, F</w:t>
      </w:r>
      <w:r w:rsidR="00010814">
        <w:t> </w:t>
      </w:r>
      <w:r w:rsidR="0045346E">
        <w:t>16.01, F</w:t>
      </w:r>
      <w:r w:rsidR="00010814">
        <w:t> </w:t>
      </w:r>
      <w:r w:rsidR="0045346E">
        <w:t>16.03, F</w:t>
      </w:r>
      <w:r w:rsidR="00010814">
        <w:t> </w:t>
      </w:r>
      <w:r w:rsidR="0045346E">
        <w:t>16.04, F</w:t>
      </w:r>
      <w:r w:rsidR="00010814">
        <w:t> </w:t>
      </w:r>
      <w:r w:rsidR="0045346E">
        <w:t>18.00, F</w:t>
      </w:r>
      <w:r w:rsidR="00010814">
        <w:t> </w:t>
      </w:r>
      <w:r w:rsidR="0045346E">
        <w:t>18.01, F</w:t>
      </w:r>
      <w:r w:rsidR="00010814">
        <w:t> </w:t>
      </w:r>
      <w:r w:rsidR="0045346E">
        <w:t>18.02, F</w:t>
      </w:r>
      <w:r w:rsidR="00010814">
        <w:t> </w:t>
      </w:r>
      <w:r w:rsidR="0045346E">
        <w:t>19.00, F</w:t>
      </w:r>
      <w:r w:rsidR="00010814">
        <w:t> </w:t>
      </w:r>
      <w:r w:rsidR="0045346E">
        <w:t>20.04, F</w:t>
      </w:r>
      <w:r w:rsidR="00010814">
        <w:t> </w:t>
      </w:r>
      <w:r w:rsidR="0045346E">
        <w:t>20.05, F</w:t>
      </w:r>
      <w:r w:rsidR="00010814">
        <w:t> </w:t>
      </w:r>
      <w:r w:rsidR="0045346E">
        <w:t>20.06, F</w:t>
      </w:r>
      <w:r w:rsidR="00010814">
        <w:t> </w:t>
      </w:r>
      <w:r w:rsidR="0045346E">
        <w:t>20.07.1 un F</w:t>
      </w:r>
      <w:r w:rsidR="00010814">
        <w:t> </w:t>
      </w:r>
      <w:r w:rsidR="0045346E">
        <w:t>22.01.</w:t>
      </w:r>
    </w:p>
    <w:p w14:paraId="21A3438A" w14:textId="6B374708" w:rsidR="00E01789" w:rsidRDefault="0045346E" w:rsidP="0091224F">
      <w:pPr>
        <w:pStyle w:val="NApunkts1"/>
      </w:pPr>
      <w:del w:id="20" w:author="RPAMP" w:date="2025-10-10T12:26:00Z" w16du:dateUtc="2025-10-10T09:26:00Z">
        <w:r w:rsidDel="008A75B8">
          <w:delText>Kredītiestāde</w:delText>
        </w:r>
        <w:r w:rsidR="00003BDA" w:rsidDel="008A75B8">
          <w:delText>, kas ir mazāk nozīmīgā uzraudzītā iestāde,</w:delText>
        </w:r>
        <w:r w:rsidR="00F75DDD" w:rsidDel="008A75B8">
          <w:delText xml:space="preserve"> </w:delText>
        </w:r>
        <w:r w:rsidR="00E5073E" w:rsidDel="008A75B8">
          <w:delText xml:space="preserve">un </w:delText>
        </w:r>
        <w:r w:rsidDel="008A75B8">
          <w:delText>filiāle šo noteikumu</w:delText>
        </w:r>
        <w:r w:rsidR="00CC4FDA" w:rsidDel="008A75B8">
          <w:delText xml:space="preserve"> 6</w:delText>
        </w:r>
        <w:r w:rsidR="0044512F" w:rsidDel="008A75B8">
          <w:delText xml:space="preserve">., </w:delText>
        </w:r>
        <w:r w:rsidR="00CC4FDA" w:rsidDel="008A75B8">
          <w:delText>7</w:delText>
        </w:r>
        <w:r w:rsidRPr="00F12F10" w:rsidDel="008A75B8">
          <w:delText>.</w:delText>
        </w:r>
        <w:r w:rsidR="0044512F" w:rsidDel="008A75B8">
          <w:delText xml:space="preserve"> un</w:delText>
        </w:r>
        <w:r w:rsidR="00B738C1" w:rsidRPr="00F12F10" w:rsidDel="008A75B8">
          <w:delText xml:space="preserve"> </w:delText>
        </w:r>
        <w:r w:rsidR="00CC4FDA" w:rsidDel="008A75B8">
          <w:delText>8</w:delText>
        </w:r>
        <w:r w:rsidR="00B738C1" w:rsidRPr="00F12F10" w:rsidDel="008A75B8">
          <w:delText>.</w:delText>
        </w:r>
        <w:r w:rsidR="00742417" w:rsidDel="008A75B8">
          <w:delText> </w:delText>
        </w:r>
        <w:r w:rsidRPr="00F12F10" w:rsidDel="008A75B8">
          <w:delText>punktā</w:delText>
        </w:r>
        <w:r w:rsidDel="008A75B8">
          <w:delText xml:space="preserve"> minētos pārskatus</w:delText>
        </w:r>
        <w:r w:rsidR="00003BDA" w:rsidDel="008A75B8">
          <w:delText xml:space="preserve"> </w:delText>
        </w:r>
        <w:r w:rsidDel="008A75B8">
          <w:delText>sagatavo saskaņā ar ES regulas Nr.</w:delText>
        </w:r>
        <w:r w:rsidR="00CD70E1" w:rsidDel="008A75B8">
          <w:delText> </w:delText>
        </w:r>
        <w:r w:rsidDel="008A75B8">
          <w:delText>2021/451 V</w:delText>
        </w:r>
        <w:r w:rsidR="00CD70E1" w:rsidDel="008A75B8">
          <w:delText> </w:delText>
        </w:r>
        <w:r w:rsidDel="008A75B8">
          <w:delText>pielikum</w:delText>
        </w:r>
        <w:r w:rsidR="00284536" w:rsidDel="008A75B8">
          <w:delText>ā</w:delText>
        </w:r>
        <w:r w:rsidDel="008A75B8">
          <w:delText xml:space="preserve"> </w:delText>
        </w:r>
        <w:r w:rsidR="002D6F16" w:rsidDel="008A75B8">
          <w:delText>"N</w:delText>
        </w:r>
        <w:r w:rsidR="002D6F16" w:rsidRPr="002D6F16" w:rsidDel="008A75B8">
          <w:delText>orādes pārskatu sniegšanai par finanšu informāciju</w:delText>
        </w:r>
        <w:r w:rsidR="002D6F16" w:rsidDel="008A75B8">
          <w:delText xml:space="preserve">" </w:delText>
        </w:r>
        <w:r w:rsidR="00284536" w:rsidDel="008A75B8">
          <w:delText xml:space="preserve">sniegtajām </w:delText>
        </w:r>
        <w:r w:rsidDel="008A75B8">
          <w:delText>norādēm</w:delText>
        </w:r>
        <w:r w:rsidR="00003BDA" w:rsidDel="008A75B8">
          <w:delText xml:space="preserve"> un </w:delText>
        </w:r>
        <w:r w:rsidDel="008A75B8">
          <w:delText xml:space="preserve">iesniedz </w:delText>
        </w:r>
        <w:r w:rsidR="00003BDA" w:rsidDel="008A75B8">
          <w:delText xml:space="preserve">tos </w:delText>
        </w:r>
        <w:r w:rsidR="00837124" w:rsidDel="008A75B8">
          <w:delText xml:space="preserve">Latvijas Bankai </w:delText>
        </w:r>
        <w:r w:rsidR="00003BDA" w:rsidDel="008A75B8">
          <w:delText xml:space="preserve">saskaņā </w:delText>
        </w:r>
        <w:r w:rsidR="00602782" w:rsidDel="008A75B8">
          <w:delText xml:space="preserve">ar </w:delText>
        </w:r>
        <w:r w:rsidDel="008A75B8">
          <w:delText>ES regulas Nr.</w:delText>
        </w:r>
        <w:r w:rsidR="00CD70E1" w:rsidDel="008A75B8">
          <w:delText> </w:delText>
        </w:r>
        <w:r w:rsidDel="008A75B8">
          <w:delText>2021/451 11.</w:delText>
        </w:r>
        <w:r w:rsidR="00CD70E1" w:rsidDel="008A75B8">
          <w:delText> </w:delText>
        </w:r>
        <w:r w:rsidDel="008A75B8">
          <w:delText>panta 2.</w:delText>
        </w:r>
        <w:r w:rsidR="00CD70E1" w:rsidDel="008A75B8">
          <w:delText> </w:delText>
        </w:r>
        <w:r w:rsidDel="008A75B8">
          <w:delText xml:space="preserve">punkta </w:delText>
        </w:r>
        <w:r w:rsidR="00BD4EBF" w:rsidDel="008A75B8">
          <w:delText>"</w:delText>
        </w:r>
        <w:r w:rsidDel="008A75B8">
          <w:delText>a</w:delText>
        </w:r>
        <w:r w:rsidR="00BD4EBF" w:rsidDel="008A75B8">
          <w:delText>"</w:delText>
        </w:r>
        <w:r w:rsidDel="008A75B8">
          <w:delText xml:space="preserve">, </w:delText>
        </w:r>
        <w:r w:rsidR="00BD4EBF" w:rsidDel="008A75B8">
          <w:delText>"</w:delText>
        </w:r>
        <w:r w:rsidDel="008A75B8">
          <w:delText>b</w:delText>
        </w:r>
        <w:r w:rsidR="00BD4EBF" w:rsidDel="008A75B8">
          <w:delText>"</w:delText>
        </w:r>
        <w:r w:rsidDel="008A75B8">
          <w:delText xml:space="preserve"> un </w:delText>
        </w:r>
        <w:r w:rsidR="00BD4EBF" w:rsidDel="008A75B8">
          <w:delText>"</w:delText>
        </w:r>
        <w:r w:rsidDel="008A75B8">
          <w:delText>c</w:delText>
        </w:r>
        <w:r w:rsidR="00BD4EBF" w:rsidDel="008A75B8">
          <w:delText>"</w:delText>
        </w:r>
        <w:r w:rsidR="00F12F10" w:rsidDel="008A75B8">
          <w:delText> </w:delText>
        </w:r>
        <w:r w:rsidDel="008A75B8">
          <w:delText>apakšpunktā noteikt</w:delText>
        </w:r>
        <w:r w:rsidR="00003BDA" w:rsidDel="008A75B8">
          <w:delText>o</w:delText>
        </w:r>
        <w:r w:rsidR="00602782" w:rsidDel="008A75B8">
          <w:delText xml:space="preserve"> regularitāti</w:delText>
        </w:r>
        <w:r w:rsidR="008F0D8D" w:rsidRPr="008F0D8D" w:rsidDel="008A75B8">
          <w:delText xml:space="preserve"> </w:delText>
        </w:r>
        <w:r w:rsidR="008F0D8D" w:rsidDel="008A75B8">
          <w:delText>un ES regulas Nr. 2021/451 3. pantā noteiktajos termiņos.</w:delText>
        </w:r>
      </w:del>
      <w:ins w:id="21" w:author="RPAMP" w:date="2025-10-10T12:27:00Z" w16du:dateUtc="2025-10-10T09:27:00Z">
        <w:r w:rsidR="008A75B8">
          <w:t xml:space="preserve"> </w:t>
        </w:r>
      </w:ins>
      <w:ins w:id="22" w:author="RPAMP" w:date="2025-10-27T11:24:00Z" w16du:dateUtc="2025-10-27T09:24:00Z">
        <w:r w:rsidR="00F62762">
          <w:t xml:space="preserve"> </w:t>
        </w:r>
      </w:ins>
      <w:ins w:id="23" w:author="RPAMP" w:date="2025-10-10T12:25:00Z" w16du:dateUtc="2025-10-10T09:25:00Z">
        <w:r w:rsidR="008A75B8" w:rsidRPr="00DD7048">
          <w:t xml:space="preserve">Šajā nodaļā minētās pārskatu veidnes </w:t>
        </w:r>
      </w:ins>
      <w:ins w:id="24" w:author="RPAMP" w:date="2025-11-25T10:12:00Z" w16du:dateUtc="2025-11-25T08:12:00Z">
        <w:r w:rsidR="00857E4C">
          <w:t xml:space="preserve">kredītiestāde, kas ir mazāk nozīmīgā </w:t>
        </w:r>
      </w:ins>
      <w:ins w:id="25" w:author="RPAMP" w:date="2025-11-25T10:13:00Z" w16du:dateUtc="2025-11-25T08:13:00Z">
        <w:r w:rsidR="00857E4C">
          <w:t xml:space="preserve">uzraudzītā iestāde, un filiāle </w:t>
        </w:r>
      </w:ins>
      <w:ins w:id="26" w:author="RPAMP" w:date="2025-10-10T12:25:00Z" w16du:dateUtc="2025-10-10T09:25:00Z">
        <w:r w:rsidR="008A75B8" w:rsidRPr="00DD7048">
          <w:t xml:space="preserve">sagatavo </w:t>
        </w:r>
      </w:ins>
      <w:ins w:id="27" w:author="RPAMP" w:date="2025-11-06T11:19:00Z" w16du:dateUtc="2025-11-06T09:19:00Z">
        <w:r w:rsidR="00F231DC">
          <w:t>un</w:t>
        </w:r>
      </w:ins>
      <w:ins w:id="28" w:author="RPAMP" w:date="2025-10-10T12:25:00Z" w16du:dateUtc="2025-10-10T09:25:00Z">
        <w:r w:rsidR="008A75B8" w:rsidRPr="00DD7048">
          <w:t xml:space="preserve"> iesniedz Latvijas Bankai ES regulas </w:t>
        </w:r>
      </w:ins>
      <w:ins w:id="29" w:author="RPAMP" w:date="2025-10-27T11:23:00Z" w16du:dateUtc="2025-10-27T09:23:00Z">
        <w:r w:rsidR="00F62762" w:rsidRPr="00DD7048">
          <w:t xml:space="preserve">Nr. 2024/3117 3. pantā noteiktajos termiņos </w:t>
        </w:r>
        <w:r w:rsidR="00F62762">
          <w:t xml:space="preserve">un </w:t>
        </w:r>
        <w:r w:rsidR="00F62762" w:rsidRPr="00DD7048">
          <w:t>saskaņā ar ES regulas Nr. 2024/3117 11. pant</w:t>
        </w:r>
        <w:r w:rsidR="00F62762">
          <w:t>ā</w:t>
        </w:r>
        <w:r w:rsidR="00F62762" w:rsidRPr="00DD7048">
          <w:t xml:space="preserve"> noteikto regularitāti</w:t>
        </w:r>
        <w:r w:rsidR="00F62762">
          <w:t xml:space="preserve"> un nosacījumiem.</w:t>
        </w:r>
      </w:ins>
    </w:p>
    <w:p w14:paraId="708C4958" w14:textId="2107364D" w:rsidR="00847202" w:rsidRDefault="00FD751F" w:rsidP="000722BA">
      <w:pPr>
        <w:pStyle w:val="NAnodala"/>
      </w:pPr>
      <w:r>
        <w:t xml:space="preserve">Pārskata </w:t>
      </w:r>
      <w:r w:rsidR="173C0635">
        <w:t xml:space="preserve">par </w:t>
      </w:r>
      <w:r w:rsidR="1A2E5500">
        <w:t>o</w:t>
      </w:r>
      <w:r w:rsidR="00DF25AC">
        <w:t xml:space="preserve">peracionālā riska </w:t>
      </w:r>
      <w:r w:rsidR="54A39E52">
        <w:t>zaudējum</w:t>
      </w:r>
      <w:r w:rsidR="0DE888A1">
        <w:t>iem</w:t>
      </w:r>
      <w:r w:rsidR="00DF25AC">
        <w:t xml:space="preserve"> sagatavošana</w:t>
      </w:r>
      <w:r w:rsidR="00003BDA">
        <w:t>s</w:t>
      </w:r>
      <w:r w:rsidR="00DF25AC">
        <w:t xml:space="preserve"> un iesniegšana</w:t>
      </w:r>
      <w:r w:rsidR="00003BDA">
        <w:t xml:space="preserve">s prasības </w:t>
      </w:r>
    </w:p>
    <w:p w14:paraId="0B2AA50F" w14:textId="6847651F" w:rsidR="00FE30A6" w:rsidRDefault="00DC0388">
      <w:pPr>
        <w:pStyle w:val="NApunkts1"/>
      </w:pPr>
      <w:ins w:id="30" w:author="RPAMP" w:date="2025-12-03T18:33:00Z" w16du:dateUtc="2025-12-03T16:33:00Z">
        <w:r>
          <w:t xml:space="preserve">Kredītiestāde, kas ir mazāk nozīmīgā uzraudzītā iestāde un kas saskaņā ar Latvijas Bankas padomes lēmumu nav identificēta kā cita sistēmiski nozīmīga iestāde, sagatavo pārskatu </w:t>
        </w:r>
        <w:r w:rsidRPr="00375246">
          <w:t>par operacionālā riska zaudējumiem, kas vienādi ar vai lielāki par 5000</w:t>
        </w:r>
        <w:r>
          <w:t> </w:t>
        </w:r>
        <w:proofErr w:type="spellStart"/>
        <w:r w:rsidRPr="00FE30A6">
          <w:rPr>
            <w:i/>
            <w:iCs/>
          </w:rPr>
          <w:t>euro</w:t>
        </w:r>
        <w:proofErr w:type="spellEnd"/>
        <w:r w:rsidRPr="00375246">
          <w:t xml:space="preserve"> </w:t>
        </w:r>
        <w:r w:rsidRPr="00375246">
          <w:lastRenderedPageBreak/>
          <w:t xml:space="preserve">ekvivalentu, </w:t>
        </w:r>
        <w:r>
          <w:t>atbilstoši ES regulas Nr. 2024/3117 I pielikuma 1. iedaļas "P</w:t>
        </w:r>
        <w:r w:rsidRPr="00003BDA">
          <w:t>ārskatu sniegšana par pašu kapitālu un pašu kapitāla prasībām</w:t>
        </w:r>
        <w:r>
          <w:t>" C 17.01 veidnei "</w:t>
        </w:r>
        <w:r w:rsidRPr="00ED3042">
          <w:t>Operacionālais risks: pēdējā gada zaudējumi un zaudējumu atlīdzinājumi pa darbības jomām un notikumu veidiem</w:t>
        </w:r>
        <w:r>
          <w:t xml:space="preserve">". </w:t>
        </w:r>
      </w:ins>
      <w:del w:id="31" w:author="RPAMP" w:date="2025-12-03T18:33:00Z" w16du:dateUtc="2025-12-03T16:33:00Z">
        <w:r w:rsidR="20D37D38" w:rsidDel="00DC0388">
          <w:delText xml:space="preserve">Kredītiestāde, kas ir mazāk nozīmīgā uzraudzītā iestāde un kas saskaņā ar Latvijas Bankas padomes lēmumu nav identificēta kā cita sistēmiski nozīmīga iestāde, sagatavo </w:delText>
        </w:r>
        <w:r w:rsidR="00375246" w:rsidDel="00DC0388">
          <w:delText xml:space="preserve">pārskatu </w:delText>
        </w:r>
        <w:r w:rsidR="00375246" w:rsidRPr="00375246" w:rsidDel="00DC0388">
          <w:delText>par operacionālā riska zaudējumiem, kas vienādi ar vai lielāki par 5000</w:delText>
        </w:r>
        <w:r w:rsidR="00602782" w:rsidDel="00DC0388">
          <w:delText> </w:delText>
        </w:r>
        <w:r w:rsidR="00375246" w:rsidRPr="00FE30A6" w:rsidDel="00DC0388">
          <w:rPr>
            <w:i/>
            <w:iCs/>
          </w:rPr>
          <w:delText>euro</w:delText>
        </w:r>
        <w:r w:rsidR="00375246" w:rsidRPr="00375246" w:rsidDel="00DC0388">
          <w:delText xml:space="preserve"> ekvivalentu, </w:delText>
        </w:r>
        <w:r w:rsidR="00EF6218" w:rsidDel="00DC0388">
          <w:delText xml:space="preserve">atbilstoši </w:delText>
        </w:r>
        <w:r w:rsidR="20D37D38" w:rsidDel="00DC0388">
          <w:delText>ES regulas Nr.</w:delText>
        </w:r>
        <w:r w:rsidR="006D4089" w:rsidDel="00DC0388">
          <w:delText> </w:delText>
        </w:r>
        <w:r w:rsidR="20D37D38" w:rsidDel="00DC0388">
          <w:delText>2021/451 I</w:delText>
        </w:r>
        <w:r w:rsidR="00F12F10" w:rsidDel="00DC0388">
          <w:delText> </w:delText>
        </w:r>
        <w:r w:rsidR="20D37D38" w:rsidDel="00DC0388">
          <w:delText xml:space="preserve">pielikuma </w:delText>
        </w:r>
        <w:r w:rsidR="00003BDA" w:rsidDel="00DC0388">
          <w:delText>"P</w:delText>
        </w:r>
        <w:r w:rsidR="00003BDA" w:rsidRPr="00003BDA" w:rsidDel="00DC0388">
          <w:delText>ārskatu sniegšana par pašu kapitālu un pašu kapitāla prasībām</w:delText>
        </w:r>
        <w:r w:rsidR="00003BDA" w:rsidDel="00DC0388">
          <w:delText>" C </w:delText>
        </w:r>
        <w:r w:rsidR="20D37D38" w:rsidDel="00DC0388">
          <w:delText xml:space="preserve">17.01 </w:delText>
        </w:r>
        <w:r w:rsidR="00B21E1C" w:rsidDel="00DC0388">
          <w:delText>veidn</w:delText>
        </w:r>
        <w:r w:rsidR="0032770D" w:rsidDel="00DC0388">
          <w:delText>e</w:delText>
        </w:r>
        <w:r w:rsidR="00B21E1C" w:rsidDel="00DC0388">
          <w:delText xml:space="preserve">i </w:delText>
        </w:r>
        <w:r w:rsidR="20D37D38" w:rsidDel="00DC0388">
          <w:delText>"</w:delText>
        </w:r>
        <w:r w:rsidR="005174E3" w:rsidRPr="00ED3042" w:rsidDel="00DC0388">
          <w:delText>O</w:delText>
        </w:r>
        <w:r w:rsidR="00911561" w:rsidRPr="00ED3042" w:rsidDel="00DC0388">
          <w:delText>peracionālais risks</w:delText>
        </w:r>
        <w:r w:rsidR="20D37D38" w:rsidRPr="00ED3042" w:rsidDel="00DC0388">
          <w:delText xml:space="preserve">: </w:delText>
        </w:r>
        <w:r w:rsidR="00911561" w:rsidRPr="00ED3042" w:rsidDel="00DC0388">
          <w:delText>pēdējā gada zaudējumi</w:delText>
        </w:r>
        <w:r w:rsidR="20D37D38" w:rsidRPr="00ED3042" w:rsidDel="00DC0388">
          <w:delText xml:space="preserve"> </w:delText>
        </w:r>
        <w:r w:rsidR="00911561" w:rsidRPr="00ED3042" w:rsidDel="00DC0388">
          <w:delText>un zaudējumu atlīdzinājumi</w:delText>
        </w:r>
        <w:r w:rsidR="20D37D38" w:rsidRPr="00ED3042" w:rsidDel="00DC0388">
          <w:delText xml:space="preserve"> </w:delText>
        </w:r>
        <w:r w:rsidR="00911561" w:rsidRPr="00ED3042" w:rsidDel="00DC0388">
          <w:delText>pa dar</w:delText>
        </w:r>
        <w:r w:rsidR="00ED3042" w:rsidRPr="00ED3042" w:rsidDel="00DC0388">
          <w:delText>bības jomām</w:delText>
        </w:r>
        <w:r w:rsidR="20D37D38" w:rsidRPr="00ED3042" w:rsidDel="00DC0388">
          <w:delText xml:space="preserve"> </w:delText>
        </w:r>
        <w:r w:rsidR="00ED3042" w:rsidRPr="00ED3042" w:rsidDel="00DC0388">
          <w:delText>un notikumu veidiem</w:delText>
        </w:r>
        <w:r w:rsidR="20D37D38" w:rsidDel="00DC0388">
          <w:delText>"</w:delText>
        </w:r>
        <w:r w:rsidR="006640F0" w:rsidDel="00DC0388">
          <w:delText xml:space="preserve">, </w:delText>
        </w:r>
        <w:r w:rsidR="20D37D38" w:rsidRPr="00442856" w:rsidDel="00DC0388">
          <w:delText>ievērojot ES regulas Nr.</w:delText>
        </w:r>
        <w:r w:rsidR="00AF0D1E" w:rsidRPr="00442856" w:rsidDel="00DC0388">
          <w:delText> </w:delText>
        </w:r>
        <w:r w:rsidR="20D37D38" w:rsidRPr="00442856" w:rsidDel="00DC0388">
          <w:delText>2021/451 II</w:delText>
        </w:r>
        <w:r w:rsidR="000D223B" w:rsidRPr="00442856" w:rsidDel="00DC0388">
          <w:delText> </w:delText>
        </w:r>
        <w:r w:rsidR="20D37D38" w:rsidRPr="00442856" w:rsidDel="00DC0388">
          <w:delText>pielikuma</w:delText>
        </w:r>
        <w:r w:rsidR="00FE30A6" w:rsidRPr="00442856" w:rsidDel="00DC0388">
          <w:delText xml:space="preserve"> "Norādes pārskatu sniegšanai par pašu kapitālu un pašu kapitāla prasībām"</w:delText>
        </w:r>
        <w:r w:rsidR="20D37D38" w:rsidRPr="00442856" w:rsidDel="00DC0388">
          <w:delText xml:space="preserve"> II</w:delText>
        </w:r>
        <w:r w:rsidR="00AF0D1E" w:rsidRPr="00442856" w:rsidDel="00DC0388">
          <w:delText> </w:delText>
        </w:r>
        <w:r w:rsidR="20D37D38" w:rsidRPr="00442856" w:rsidDel="00DC0388">
          <w:delText xml:space="preserve">daļas </w:delText>
        </w:r>
        <w:r w:rsidR="00FE30A6" w:rsidRPr="00442856" w:rsidDel="00DC0388">
          <w:delText xml:space="preserve">"Norādes saistībā ar veidni" </w:delText>
        </w:r>
        <w:r w:rsidR="20D37D38" w:rsidRPr="00442856" w:rsidDel="00DC0388">
          <w:delText>4.2.</w:delText>
        </w:r>
        <w:r w:rsidR="00AF0D1E" w:rsidRPr="00442856" w:rsidDel="00DC0388">
          <w:delText> </w:delText>
        </w:r>
        <w:r w:rsidR="20D37D38" w:rsidRPr="00442856" w:rsidDel="00DC0388">
          <w:delText>punktā iekļautās norādes</w:delText>
        </w:r>
        <w:r w:rsidR="006641CD" w:rsidDel="00DC0388">
          <w:delText xml:space="preserve">. </w:delText>
        </w:r>
      </w:del>
    </w:p>
    <w:p w14:paraId="4BA3839A" w14:textId="1D997A53" w:rsidR="0EE831B5" w:rsidRDefault="006641CD">
      <w:pPr>
        <w:pStyle w:val="NApunkts1"/>
      </w:pPr>
      <w:r>
        <w:t>Kredītiestāde</w:t>
      </w:r>
      <w:r w:rsidR="00FE30A6">
        <w:t>, kas ir mazāk nozīmīgā uzraudzītā iestāde un kas saskaņā ar Latvijas Bankas padomes lēmumu nav identificēta kā cita sistēmiski nozīmīga iestāde,</w:t>
      </w:r>
      <w:r>
        <w:t xml:space="preserve"> </w:t>
      </w:r>
      <w:r w:rsidR="00FE30A6" w:rsidRPr="00FE665C">
        <w:t>šo noteikumu 1</w:t>
      </w:r>
      <w:r w:rsidR="00FE30A6">
        <w:t>0</w:t>
      </w:r>
      <w:r w:rsidR="00FE30A6" w:rsidRPr="00FE665C">
        <w:t>.</w:t>
      </w:r>
      <w:r w:rsidR="00FE30A6">
        <w:t> </w:t>
      </w:r>
      <w:r w:rsidR="00FE30A6" w:rsidRPr="00FE665C">
        <w:t xml:space="preserve">punktā minēto </w:t>
      </w:r>
      <w:r w:rsidR="0010109F">
        <w:t xml:space="preserve">pārskatu </w:t>
      </w:r>
      <w:r w:rsidR="00FE30A6">
        <w:t>sagatavo</w:t>
      </w:r>
      <w:r w:rsidR="0E864547">
        <w:t>:</w:t>
      </w:r>
    </w:p>
    <w:p w14:paraId="38011802" w14:textId="65E1F86B" w:rsidR="0EE831B5" w:rsidRDefault="0E864547" w:rsidP="000722BA">
      <w:pPr>
        <w:pStyle w:val="NApunkts1"/>
        <w:numPr>
          <w:ilvl w:val="0"/>
          <w:numId w:val="0"/>
        </w:numPr>
        <w:spacing w:before="0"/>
      </w:pPr>
      <w:r>
        <w:t>11.1.</w:t>
      </w:r>
      <w:r w:rsidR="00FE30A6">
        <w:t xml:space="preserve"> </w:t>
      </w:r>
      <w:r w:rsidR="20D37D38">
        <w:t>individuāl</w:t>
      </w:r>
      <w:r w:rsidR="00310B15">
        <w:t>i</w:t>
      </w:r>
      <w:r w:rsidR="20D37D38">
        <w:t>, ja tā nav pakļauta konsolidētajai uzraudzībai, ko veic Latvijas Banka</w:t>
      </w:r>
      <w:r w:rsidR="352012AA">
        <w:t>;</w:t>
      </w:r>
    </w:p>
    <w:p w14:paraId="04547AB8" w14:textId="41C46FC9" w:rsidR="0EE831B5" w:rsidRDefault="352012AA" w:rsidP="000722BA">
      <w:pPr>
        <w:pStyle w:val="NApunkts1"/>
        <w:numPr>
          <w:ilvl w:val="0"/>
          <w:numId w:val="0"/>
        </w:numPr>
        <w:spacing w:before="0"/>
      </w:pPr>
      <w:r>
        <w:t>11.2.</w:t>
      </w:r>
      <w:r w:rsidR="20D37D38">
        <w:t xml:space="preserve"> konsolidācijas grupas līmenī vai </w:t>
      </w:r>
      <w:proofErr w:type="spellStart"/>
      <w:r w:rsidR="20D37D38">
        <w:t>subkonsolidēti</w:t>
      </w:r>
      <w:proofErr w:type="spellEnd"/>
      <w:r w:rsidR="20D37D38">
        <w:t>, ja tā ir pakļauta konsolidētajai uzraudzībai, ko veic Latvijas Banka</w:t>
      </w:r>
      <w:r w:rsidR="24DA9A46">
        <w:t>.</w:t>
      </w:r>
    </w:p>
    <w:p w14:paraId="4F46E321" w14:textId="71DE2716" w:rsidR="008838EE" w:rsidRPr="008A5767" w:rsidRDefault="00FE665C" w:rsidP="00CA7645">
      <w:pPr>
        <w:pStyle w:val="NApunkts1"/>
        <w:rPr>
          <w:i/>
          <w:iCs/>
        </w:rPr>
      </w:pPr>
      <w:r w:rsidRPr="00FE665C">
        <w:t>Kredītiestāde</w:t>
      </w:r>
      <w:r w:rsidR="00FE30A6">
        <w:t xml:space="preserve">, kas ir mazāk nozīmīgā uzraudzītā iestāde un kas saskaņā ar Latvijas Bankas padomes lēmumu nav identificēta kā cita sistēmiski nozīmīga iestāde, </w:t>
      </w:r>
      <w:r w:rsidRPr="00FE665C">
        <w:t xml:space="preserve">šo noteikumu </w:t>
      </w:r>
      <w:r w:rsidR="005F43C0" w:rsidRPr="00FE665C">
        <w:t>1</w:t>
      </w:r>
      <w:r w:rsidR="00FE30A6">
        <w:t>0</w:t>
      </w:r>
      <w:r w:rsidRPr="00FE665C">
        <w:t>.</w:t>
      </w:r>
      <w:r>
        <w:t> </w:t>
      </w:r>
      <w:r w:rsidRPr="00FE665C">
        <w:t xml:space="preserve">punktā minēto pārskatu </w:t>
      </w:r>
      <w:r w:rsidR="0010109F">
        <w:t xml:space="preserve">sagatavo </w:t>
      </w:r>
      <w:r w:rsidR="0010109F" w:rsidRPr="0010109F">
        <w:t>par stāvokli pārskata gada 31.</w:t>
      </w:r>
      <w:r w:rsidR="00A12346">
        <w:t> </w:t>
      </w:r>
      <w:r w:rsidR="0010109F" w:rsidRPr="0010109F">
        <w:t>decembrī</w:t>
      </w:r>
      <w:r w:rsidR="0010109F">
        <w:t xml:space="preserve"> un</w:t>
      </w:r>
      <w:r w:rsidR="0010109F" w:rsidRPr="0010109F">
        <w:t xml:space="preserve"> </w:t>
      </w:r>
      <w:r w:rsidRPr="00FE665C">
        <w:t xml:space="preserve">iesniedz Latvijas Bankai līdz pārskata gadam </w:t>
      </w:r>
      <w:r w:rsidRPr="00FB04B6">
        <w:t xml:space="preserve">sekojošā gada </w:t>
      </w:r>
      <w:r w:rsidR="001C377E" w:rsidRPr="00FB04B6">
        <w:t>1</w:t>
      </w:r>
      <w:r w:rsidR="001C377E">
        <w:t>1</w:t>
      </w:r>
      <w:r w:rsidRPr="00FB04B6">
        <w:t>. februārim</w:t>
      </w:r>
      <w:r w:rsidRPr="00FE665C">
        <w:t xml:space="preserve"> </w:t>
      </w:r>
      <w:r w:rsidR="00E63076">
        <w:t xml:space="preserve">kopā ar </w:t>
      </w:r>
      <w:r w:rsidRPr="00FE665C">
        <w:t>ES regulā Nr.</w:t>
      </w:r>
      <w:r w:rsidR="00A12346">
        <w:t> </w:t>
      </w:r>
      <w:ins w:id="32" w:author="RPAMP" w:date="2025-10-10T12:30:00Z" w16du:dateUtc="2025-10-10T09:30:00Z">
        <w:r w:rsidR="00D666E8">
          <w:t xml:space="preserve">2024/3117 </w:t>
        </w:r>
      </w:ins>
      <w:del w:id="33" w:author="RPAMP" w:date="2025-10-10T12:30:00Z" w16du:dateUtc="2025-10-10T09:30:00Z">
        <w:r w:rsidRPr="00FE665C" w:rsidDel="00D666E8">
          <w:delText>2021/451</w:delText>
        </w:r>
      </w:del>
      <w:r w:rsidRPr="00FE665C">
        <w:t xml:space="preserve"> </w:t>
      </w:r>
      <w:r w:rsidR="00C61C3A" w:rsidRPr="00FE665C">
        <w:t>noteikt</w:t>
      </w:r>
      <w:r w:rsidR="00C61C3A">
        <w:t>ajiem</w:t>
      </w:r>
      <w:r w:rsidR="00C61C3A" w:rsidRPr="00FE665C">
        <w:t xml:space="preserve"> </w:t>
      </w:r>
      <w:r w:rsidRPr="00FE665C">
        <w:t>pārskat</w:t>
      </w:r>
      <w:r w:rsidR="00C61C3A">
        <w:t>iem</w:t>
      </w:r>
      <w:r w:rsidRPr="00FE665C">
        <w:t xml:space="preserve"> par pašu kapitālu un pašu kapitāla prasībām </w:t>
      </w:r>
      <w:r w:rsidR="00DF7789">
        <w:t>(COREP)</w:t>
      </w:r>
      <w:r w:rsidR="08E9D872">
        <w:t>.</w:t>
      </w:r>
    </w:p>
    <w:p w14:paraId="5509ADAA" w14:textId="1A525737" w:rsidR="008A5767" w:rsidRDefault="002E6C09" w:rsidP="000722BA">
      <w:pPr>
        <w:pStyle w:val="NAnodala"/>
      </w:pPr>
      <w:r w:rsidRPr="002E6C09">
        <w:t>Pārskat</w:t>
      </w:r>
      <w:r w:rsidR="00A64CEC">
        <w:t>a</w:t>
      </w:r>
      <w:r w:rsidRPr="002E6C09">
        <w:t xml:space="preserve"> par finansēšanas plāniem</w:t>
      </w:r>
      <w:r w:rsidR="00A64CEC" w:rsidRPr="00A64CEC">
        <w:t xml:space="preserve"> </w:t>
      </w:r>
      <w:r w:rsidR="00A64CEC">
        <w:t>sagatavošana</w:t>
      </w:r>
      <w:r w:rsidR="008359C2">
        <w:t>s</w:t>
      </w:r>
      <w:r w:rsidR="00A64CEC">
        <w:t xml:space="preserve"> un iesniegšana</w:t>
      </w:r>
      <w:r w:rsidR="008359C2">
        <w:t xml:space="preserve">s prasības </w:t>
      </w:r>
    </w:p>
    <w:p w14:paraId="103748B8" w14:textId="0120FD33" w:rsidR="008359C2" w:rsidRDefault="00763FA2" w:rsidP="00CC3548">
      <w:pPr>
        <w:pStyle w:val="NApunkts1"/>
      </w:pPr>
      <w:r>
        <w:t>Kredītiestāde, kas ir mazāk nozīmīgā uzraudzītā iestāde</w:t>
      </w:r>
      <w:r w:rsidR="0020665B">
        <w:t>,</w:t>
      </w:r>
      <w:r w:rsidR="00635CFB" w:rsidRPr="00635CFB">
        <w:t xml:space="preserve"> </w:t>
      </w:r>
      <w:r w:rsidR="00635CFB">
        <w:t>sagatavo</w:t>
      </w:r>
      <w:r w:rsidR="00956CBD" w:rsidRPr="00956CBD">
        <w:t xml:space="preserve"> </w:t>
      </w:r>
      <w:r w:rsidR="00956CBD">
        <w:t xml:space="preserve">pārskatu par finansēšanas plāniem atbilstoši </w:t>
      </w:r>
      <w:r w:rsidR="00956CBD" w:rsidRPr="00602782">
        <w:t xml:space="preserve">Eiropas Banku iestādes </w:t>
      </w:r>
      <w:r w:rsidR="00602782">
        <w:t>2019. gada 9. decembra pamatnostādņu Nr.</w:t>
      </w:r>
      <w:r w:rsidR="00742417">
        <w:t> </w:t>
      </w:r>
      <w:r w:rsidR="00602782" w:rsidRPr="00602782">
        <w:t>EBA/GL/2019/05</w:t>
      </w:r>
      <w:r w:rsidR="00602782">
        <w:t> </w:t>
      </w:r>
      <w:r w:rsidR="00956CBD" w:rsidRPr="00602782">
        <w:t>"Pamatnostād</w:t>
      </w:r>
      <w:r w:rsidR="00602782">
        <w:t>nes</w:t>
      </w:r>
      <w:r w:rsidR="00956CBD" w:rsidRPr="00602782">
        <w:t xml:space="preserve"> par saskaņotām definīcijām un veidnēm kredītiestāžu finansēšanas plāniem saskaņā ar Eiropas Sistēmisko risku kolēģijas 2012.</w:t>
      </w:r>
      <w:r w:rsidR="004C1006" w:rsidRPr="00602782">
        <w:t> </w:t>
      </w:r>
      <w:r w:rsidR="00956CBD" w:rsidRPr="00602782">
        <w:t>gada 20.</w:t>
      </w:r>
      <w:r w:rsidR="004C1006" w:rsidRPr="00602782">
        <w:t> </w:t>
      </w:r>
      <w:r w:rsidR="00956CBD" w:rsidRPr="00602782">
        <w:t>decembra ieteikumu (ESRB/2012/2)"</w:t>
      </w:r>
      <w:r w:rsidR="004C1006" w:rsidRPr="00602782">
        <w:t xml:space="preserve"> </w:t>
      </w:r>
      <w:r w:rsidR="00956CBD" w:rsidRPr="00602782">
        <w:t>II</w:t>
      </w:r>
      <w:r w:rsidR="004C1006" w:rsidRPr="00602782">
        <w:t> </w:t>
      </w:r>
      <w:r w:rsidR="00956CBD" w:rsidRPr="00602782">
        <w:t>pielikumā</w:t>
      </w:r>
      <w:r w:rsidR="0059281B">
        <w:t xml:space="preserve"> </w:t>
      </w:r>
      <w:r w:rsidR="00BD4EBF">
        <w:t>"</w:t>
      </w:r>
      <w:r w:rsidR="0059281B">
        <w:t>Veidnes</w:t>
      </w:r>
      <w:r w:rsidR="00BD4EBF">
        <w:t>"</w:t>
      </w:r>
      <w:r w:rsidR="00956CBD" w:rsidRPr="00602782">
        <w:t xml:space="preserve"> noteiktajām veid</w:t>
      </w:r>
      <w:r w:rsidR="00C4493A" w:rsidRPr="00602782">
        <w:t>nēm</w:t>
      </w:r>
      <w:r w:rsidR="00956CBD" w:rsidRPr="00602782">
        <w:t xml:space="preserve"> un ievērojot</w:t>
      </w:r>
      <w:r w:rsidR="00705460" w:rsidRPr="00602782">
        <w:t xml:space="preserve"> </w:t>
      </w:r>
      <w:r w:rsidR="00956CBD" w:rsidRPr="00602782">
        <w:t>I pielikumā</w:t>
      </w:r>
      <w:r w:rsidR="0059281B">
        <w:t xml:space="preserve"> </w:t>
      </w:r>
      <w:r w:rsidR="00BD4EBF">
        <w:t>"</w:t>
      </w:r>
      <w:r w:rsidR="0059281B">
        <w:t>Pārskata sniegšana par finansēšanas plāniem</w:t>
      </w:r>
      <w:r w:rsidR="00BD4EBF">
        <w:t>"</w:t>
      </w:r>
      <w:r w:rsidR="004C1006" w:rsidRPr="00602782">
        <w:t xml:space="preserve"> </w:t>
      </w:r>
      <w:r w:rsidR="00F735F5" w:rsidRPr="00602782">
        <w:t xml:space="preserve">iekļautās </w:t>
      </w:r>
      <w:r w:rsidR="00956CBD" w:rsidRPr="00602782">
        <w:t>norādes</w:t>
      </w:r>
      <w:r w:rsidR="000B4D11">
        <w:t xml:space="preserve">. </w:t>
      </w:r>
    </w:p>
    <w:p w14:paraId="7C86FFF2" w14:textId="7467B51B" w:rsidR="00635CFB" w:rsidRDefault="00635CFB" w:rsidP="00CC3548">
      <w:pPr>
        <w:pStyle w:val="NApunkts1"/>
      </w:pPr>
      <w:r>
        <w:t>Kredītiestāde</w:t>
      </w:r>
      <w:r w:rsidR="008359C2">
        <w:t>,</w:t>
      </w:r>
      <w:r w:rsidR="008359C2" w:rsidRPr="008359C2">
        <w:t xml:space="preserve"> </w:t>
      </w:r>
      <w:r w:rsidR="008359C2">
        <w:t>kas ir mazāk nozīmīgā uzraudzītā iestāde,</w:t>
      </w:r>
      <w:r w:rsidR="008359C2" w:rsidRPr="00635CFB">
        <w:t xml:space="preserve"> </w:t>
      </w:r>
      <w:r w:rsidR="00035E5F">
        <w:t>šo noteikumu 13.</w:t>
      </w:r>
      <w:r w:rsidR="00742417">
        <w:t> </w:t>
      </w:r>
      <w:r w:rsidR="00035E5F">
        <w:t xml:space="preserve">punktā minēto pārskatu </w:t>
      </w:r>
      <w:r>
        <w:t>sagatavo</w:t>
      </w:r>
      <w:r w:rsidR="78DD5CB5">
        <w:t>:</w:t>
      </w:r>
    </w:p>
    <w:p w14:paraId="5ABC4BD8" w14:textId="003DE77C" w:rsidR="00635CFB" w:rsidRDefault="78DD5CB5" w:rsidP="000722BA">
      <w:pPr>
        <w:pStyle w:val="NApunkts1"/>
        <w:numPr>
          <w:ilvl w:val="0"/>
          <w:numId w:val="0"/>
        </w:numPr>
        <w:spacing w:before="0"/>
      </w:pPr>
      <w:r>
        <w:t>14.1.</w:t>
      </w:r>
      <w:r w:rsidR="00635CFB">
        <w:t xml:space="preserve"> </w:t>
      </w:r>
      <w:r w:rsidR="000B4D11">
        <w:t>individuāl</w:t>
      </w:r>
      <w:r w:rsidR="003F2975">
        <w:t>i</w:t>
      </w:r>
      <w:r w:rsidR="000B4D11">
        <w:t>, ja tā nav pakļauta konsolidētajai uzraudzībai, ko veic Latvijas Banka</w:t>
      </w:r>
      <w:r w:rsidR="0B8CEDC0">
        <w:t>;</w:t>
      </w:r>
    </w:p>
    <w:p w14:paraId="71421FD0" w14:textId="715A5DEF" w:rsidR="00635CFB" w:rsidRDefault="0B8CEDC0" w:rsidP="000722BA">
      <w:pPr>
        <w:pStyle w:val="NApunkts1"/>
        <w:numPr>
          <w:ilvl w:val="0"/>
          <w:numId w:val="0"/>
        </w:numPr>
        <w:spacing w:before="0"/>
      </w:pPr>
      <w:r>
        <w:t xml:space="preserve">14.2. </w:t>
      </w:r>
      <w:r w:rsidR="000B4D11">
        <w:t xml:space="preserve">konsolidācijas grupas līmenī vai </w:t>
      </w:r>
      <w:proofErr w:type="spellStart"/>
      <w:r w:rsidR="000B4D11">
        <w:t>subkonsolidēti</w:t>
      </w:r>
      <w:proofErr w:type="spellEnd"/>
      <w:r w:rsidR="000B4D11">
        <w:t>, ja tā ir pakļauta konsolidētajai uzraudzībai, ko veic Latvijas Banka</w:t>
      </w:r>
      <w:r w:rsidR="00635CFB">
        <w:t>.</w:t>
      </w:r>
    </w:p>
    <w:p w14:paraId="2A633A9A" w14:textId="559FFEAA" w:rsidR="00635CFB" w:rsidRDefault="00635CFB" w:rsidP="00635CFB">
      <w:pPr>
        <w:pStyle w:val="NApunkts1"/>
      </w:pPr>
      <w:bookmarkStart w:id="34" w:name="p-763812"/>
      <w:bookmarkStart w:id="35" w:name="p-763813"/>
      <w:bookmarkEnd w:id="34"/>
      <w:bookmarkEnd w:id="35"/>
      <w:r>
        <w:t>Kredītiestāde</w:t>
      </w:r>
      <w:r w:rsidR="00035E5F">
        <w:t>,</w:t>
      </w:r>
      <w:r w:rsidR="00035E5F" w:rsidRPr="008359C2">
        <w:t xml:space="preserve"> </w:t>
      </w:r>
      <w:r w:rsidR="00035E5F">
        <w:t>kas ir mazāk nozīmīgā uzraudzītā iestāde,</w:t>
      </w:r>
      <w:r>
        <w:t xml:space="preserve"> </w:t>
      </w:r>
      <w:r w:rsidR="00B91E65">
        <w:t xml:space="preserve">šo noteikumu </w:t>
      </w:r>
      <w:r w:rsidR="00FF48C1">
        <w:t>13</w:t>
      </w:r>
      <w:r w:rsidR="00B91E65">
        <w:t>.</w:t>
      </w:r>
      <w:r w:rsidR="00A12346">
        <w:t> </w:t>
      </w:r>
      <w:r w:rsidR="00B91E65">
        <w:t xml:space="preserve">punktā minēto </w:t>
      </w:r>
      <w:r>
        <w:t xml:space="preserve">pārskatu sagatavo par stāvokli 31. decembrī un iesniedz </w:t>
      </w:r>
      <w:r w:rsidR="00EC27CD">
        <w:t>Latvijas Bankai</w:t>
      </w:r>
      <w:r>
        <w:t xml:space="preserve"> līdz pārskata </w:t>
      </w:r>
      <w:r w:rsidR="00536C5A">
        <w:t xml:space="preserve">gadam </w:t>
      </w:r>
      <w:r>
        <w:t>sekojošā gada 15. martam.</w:t>
      </w:r>
    </w:p>
    <w:p w14:paraId="5C75D9DB" w14:textId="52CBA31A" w:rsidR="008A4D14" w:rsidRDefault="008A4D14" w:rsidP="000722BA">
      <w:pPr>
        <w:pStyle w:val="NAnodala"/>
      </w:pPr>
      <w:r>
        <w:t>Ikdienas noguldījumu pārskata</w:t>
      </w:r>
      <w:r w:rsidRPr="008A4D14">
        <w:t xml:space="preserve"> </w:t>
      </w:r>
      <w:r>
        <w:t>sagatavošana</w:t>
      </w:r>
      <w:r w:rsidR="00035E5F">
        <w:t>s</w:t>
      </w:r>
      <w:r>
        <w:t xml:space="preserve"> un iesniegšana</w:t>
      </w:r>
      <w:r w:rsidR="00035E5F">
        <w:t xml:space="preserve">s prasības </w:t>
      </w:r>
    </w:p>
    <w:p w14:paraId="31E9614E" w14:textId="78AA62B2" w:rsidR="00BC2DE1" w:rsidRDefault="00BC2DE1" w:rsidP="00F57D3E">
      <w:pPr>
        <w:pStyle w:val="NApunkts1"/>
      </w:pPr>
      <w:r>
        <w:t xml:space="preserve">Kredītiestāde un filiāle sagatavo un iesniedz </w:t>
      </w:r>
      <w:r w:rsidR="00035E5F">
        <w:t>datus atbilstoši šo noteikumu 1. pielikumam "I</w:t>
      </w:r>
      <w:r w:rsidR="00035E5F" w:rsidRPr="00035E5F">
        <w:t>kdienas noguldījumu pārskat</w:t>
      </w:r>
      <w:r w:rsidR="00035E5F">
        <w:t>s"</w:t>
      </w:r>
      <w:r w:rsidR="00F57D3E">
        <w:t xml:space="preserve"> (turpmāk</w:t>
      </w:r>
      <w:r w:rsidR="00742417">
        <w:t> </w:t>
      </w:r>
      <w:r w:rsidR="00F57D3E">
        <w:t xml:space="preserve">– </w:t>
      </w:r>
      <w:r w:rsidR="00537D25">
        <w:t>"</w:t>
      </w:r>
      <w:r w:rsidR="00F57D3E">
        <w:t>Ikdienas noguldījumu pārskats</w:t>
      </w:r>
      <w:r w:rsidR="00537D25">
        <w:t>"</w:t>
      </w:r>
      <w:r w:rsidR="00F57D3E">
        <w:t>)</w:t>
      </w:r>
      <w:r w:rsidR="00E4673B">
        <w:t xml:space="preserve">, kurā </w:t>
      </w:r>
      <w:bookmarkStart w:id="36" w:name="_Hlk158726289"/>
      <w:r w:rsidR="00E4673B">
        <w:t xml:space="preserve">kredītiestāde un filiāle uzrāda </w:t>
      </w:r>
      <w:r>
        <w:t>klientu, izņemot monetārās finanšu iestādes</w:t>
      </w:r>
      <w:r w:rsidR="00DC5B23">
        <w:t>,</w:t>
      </w:r>
      <w:r>
        <w:t xml:space="preserve"> (turpmāk</w:t>
      </w:r>
      <w:r w:rsidR="0000704A">
        <w:t> </w:t>
      </w:r>
      <w:r w:rsidRPr="005D5F7E">
        <w:t xml:space="preserve">– klienti) </w:t>
      </w:r>
      <w:r w:rsidR="00E4673B" w:rsidRPr="005D5F7E">
        <w:t>skaitu</w:t>
      </w:r>
      <w:r w:rsidR="009D34FD" w:rsidRPr="005D5F7E">
        <w:t xml:space="preserve"> un</w:t>
      </w:r>
      <w:r w:rsidR="00E4673B" w:rsidRPr="005D5F7E">
        <w:t xml:space="preserve"> </w:t>
      </w:r>
      <w:r w:rsidRPr="005D5F7E">
        <w:t>noguldījumu</w:t>
      </w:r>
      <w:r>
        <w:t xml:space="preserve"> apmēru</w:t>
      </w:r>
      <w:r w:rsidR="008F6009">
        <w:t xml:space="preserve"> </w:t>
      </w:r>
      <w:bookmarkEnd w:id="36"/>
      <w:r>
        <w:t xml:space="preserve">saskaņā ar </w:t>
      </w:r>
      <w:r w:rsidR="005C427E">
        <w:t xml:space="preserve">šo noteikumu </w:t>
      </w:r>
      <w:r w:rsidR="005C427E">
        <w:lastRenderedPageBreak/>
        <w:t>2.</w:t>
      </w:r>
      <w:r w:rsidR="00284536">
        <w:t> </w:t>
      </w:r>
      <w:r>
        <w:t xml:space="preserve">pielikumā </w:t>
      </w:r>
      <w:r w:rsidR="005C427E">
        <w:t>"</w:t>
      </w:r>
      <w:r w:rsidR="005C427E" w:rsidRPr="005C427E">
        <w:t>Norādes 1. pielikuma "Ikdienas noguldījumu pārskats" aizpildīšanai</w:t>
      </w:r>
      <w:r w:rsidR="005C427E">
        <w:t xml:space="preserve">" </w:t>
      </w:r>
      <w:r>
        <w:t xml:space="preserve">ietvertajām norādēm par </w:t>
      </w:r>
      <w:r w:rsidR="00537D25">
        <w:t>"</w:t>
      </w:r>
      <w:r w:rsidR="005C427E">
        <w:t xml:space="preserve">Ikdienas noguldījumu </w:t>
      </w:r>
      <w:r w:rsidR="009B3C3A">
        <w:t>pārskata</w:t>
      </w:r>
      <w:r w:rsidR="00537D25">
        <w:t>"</w:t>
      </w:r>
      <w:r w:rsidR="009B3C3A">
        <w:t xml:space="preserve"> sagatavošanu</w:t>
      </w:r>
      <w:r>
        <w:t>.</w:t>
      </w:r>
    </w:p>
    <w:p w14:paraId="7F19DB6D" w14:textId="74E4A38D" w:rsidR="00997F66" w:rsidRDefault="00537D25" w:rsidP="00F57D3E">
      <w:pPr>
        <w:pStyle w:val="NApunkts1"/>
      </w:pPr>
      <w:r>
        <w:t>"</w:t>
      </w:r>
      <w:r w:rsidR="005E1A89">
        <w:t>Ikdienas noguldījumu pārskatā</w:t>
      </w:r>
      <w:r>
        <w:t>"</w:t>
      </w:r>
      <w:r w:rsidR="005E1A89">
        <w:t xml:space="preserve"> t</w:t>
      </w:r>
      <w:r w:rsidR="005E1A89" w:rsidRPr="009E537C">
        <w:t xml:space="preserve">erminu </w:t>
      </w:r>
      <w:r w:rsidR="005E1A89">
        <w:t xml:space="preserve">"rezidents", "nerezidents", "mājsaimniecība" un "monetārā finanšu iestāde" </w:t>
      </w:r>
      <w:r w:rsidR="005E1A89" w:rsidRPr="009E537C">
        <w:t>lietojums atbilst Latvijas Bankas noteikumiem, kas nosaka statistisko datu par kredītiestāžu un citu monetāro finanšu iestāžu finansiālo stāvokli (MBP) sagatavošanu un iesniegšanu.</w:t>
      </w:r>
    </w:p>
    <w:p w14:paraId="7D70E4CA" w14:textId="5B9D709B" w:rsidR="00863836" w:rsidRDefault="00537D25" w:rsidP="00F57D3E">
      <w:pPr>
        <w:pStyle w:val="NApunkts1"/>
      </w:pPr>
      <w:r>
        <w:t>"</w:t>
      </w:r>
      <w:r w:rsidR="00863836">
        <w:t>Ikdienas noguldījumu pārskatu</w:t>
      </w:r>
      <w:r>
        <w:t>"</w:t>
      </w:r>
      <w:r w:rsidR="00863836">
        <w:t xml:space="preserve"> </w:t>
      </w:r>
      <w:r w:rsidR="00863836" w:rsidRPr="00F1630E">
        <w:t>kredītiestāde</w:t>
      </w:r>
      <w:r w:rsidR="00863836">
        <w:t xml:space="preserve"> un filiāle sagatavo par stāvokli:</w:t>
      </w:r>
    </w:p>
    <w:p w14:paraId="024406CA" w14:textId="77777777" w:rsidR="00863836" w:rsidRDefault="00863836" w:rsidP="00863836">
      <w:pPr>
        <w:pStyle w:val="NApunkts2"/>
      </w:pPr>
      <w:r w:rsidRPr="00CC6580">
        <w:t xml:space="preserve"> </w:t>
      </w:r>
      <w:r>
        <w:t>katras darba dienas beigās un iesniedz Latvijas Bankai līdz nākamās darba dienas plkst. 12.00;</w:t>
      </w:r>
      <w:r w:rsidRPr="00863836">
        <w:t xml:space="preserve"> </w:t>
      </w:r>
    </w:p>
    <w:p w14:paraId="03414202" w14:textId="16ACB494" w:rsidR="00863836" w:rsidRDefault="00863836" w:rsidP="00863836">
      <w:pPr>
        <w:pStyle w:val="NApunkts2"/>
      </w:pPr>
      <w:r>
        <w:t>pārskata mēneša pēdējā dien</w:t>
      </w:r>
      <w:r w:rsidR="004100AA">
        <w:t>ā. Ja pārskata mēneša pēdējā diena</w:t>
      </w:r>
      <w:r>
        <w:t xml:space="preserve"> nav darba diena</w:t>
      </w:r>
      <w:r w:rsidR="00EE75EE">
        <w:t xml:space="preserve">, pārskatu </w:t>
      </w:r>
      <w:r>
        <w:t>iesniedz Latvijas Bankai līdz nākamās darba dienas plkst. 12.00</w:t>
      </w:r>
      <w:r w:rsidR="00E213BA">
        <w:t>.</w:t>
      </w:r>
    </w:p>
    <w:p w14:paraId="56D9CBF8" w14:textId="5B254284" w:rsidR="008A4D14" w:rsidRDefault="008A4D14" w:rsidP="000722BA">
      <w:pPr>
        <w:pStyle w:val="NAnodala"/>
      </w:pPr>
      <w:r>
        <w:t>Noguldījumu, kas piesaistīti noguldījumu platformās, pārskata sagatavošana</w:t>
      </w:r>
      <w:r w:rsidR="005C427E">
        <w:t>s</w:t>
      </w:r>
      <w:r>
        <w:t xml:space="preserve"> un iesniegšana</w:t>
      </w:r>
      <w:r w:rsidR="005C427E">
        <w:t xml:space="preserve">s prasības </w:t>
      </w:r>
    </w:p>
    <w:p w14:paraId="01B71A2A" w14:textId="7B37CBE9" w:rsidR="00F5410F" w:rsidRDefault="00BC2DE1" w:rsidP="005C427E">
      <w:pPr>
        <w:pStyle w:val="NApunkts1"/>
      </w:pPr>
      <w:bookmarkStart w:id="37" w:name="p4"/>
      <w:bookmarkStart w:id="38" w:name="p-1154016"/>
      <w:bookmarkStart w:id="39" w:name="_Hlk158001072"/>
      <w:bookmarkEnd w:id="37"/>
      <w:bookmarkEnd w:id="38"/>
      <w:r>
        <w:t>Kredītiestāde</w:t>
      </w:r>
      <w:r w:rsidR="007C7C7D">
        <w:t xml:space="preserve">, </w:t>
      </w:r>
      <w:r w:rsidR="00917871">
        <w:t>kurai</w:t>
      </w:r>
      <w:r w:rsidR="00E73182">
        <w:t xml:space="preserve"> </w:t>
      </w:r>
      <w:r w:rsidR="00115581">
        <w:t>pārskata ceturkšņa beigās ir noguldījumu platformās piesaistītu noguldījumu atlikums</w:t>
      </w:r>
      <w:r w:rsidR="00B94847">
        <w:t>,</w:t>
      </w:r>
      <w:r>
        <w:t xml:space="preserve"> </w:t>
      </w:r>
      <w:bookmarkEnd w:id="39"/>
      <w:r>
        <w:t xml:space="preserve">sagatavo un iesniedz </w:t>
      </w:r>
      <w:r w:rsidR="00F57D3E">
        <w:t xml:space="preserve">datus atbilstoši </w:t>
      </w:r>
      <w:r>
        <w:t>šo noteikumu</w:t>
      </w:r>
      <w:r w:rsidR="0000704A">
        <w:t xml:space="preserve"> </w:t>
      </w:r>
      <w:hyperlink r:id="rId11" w:anchor="piel2">
        <w:r w:rsidR="005C427E">
          <w:t>3</w:t>
        </w:r>
        <w:r>
          <w:t>.</w:t>
        </w:r>
        <w:r w:rsidR="0087639D">
          <w:t> </w:t>
        </w:r>
        <w:r>
          <w:t>pielikum</w:t>
        </w:r>
      </w:hyperlink>
      <w:r w:rsidR="005C427E">
        <w:t>am "</w:t>
      </w:r>
      <w:r w:rsidR="005C427E" w:rsidRPr="005C427E">
        <w:t>Noguldījumu, kas piesaistīti noguldījumu platformās, pārskats</w:t>
      </w:r>
      <w:r w:rsidR="005C427E">
        <w:t xml:space="preserve">" (turpmāk – </w:t>
      </w:r>
      <w:r w:rsidR="00537D25">
        <w:t>"</w:t>
      </w:r>
      <w:r w:rsidR="005C427E" w:rsidRPr="005C427E">
        <w:t>Noguldījumu, kas piesaistīti noguldījumu platformās, pārskats</w:t>
      </w:r>
      <w:r w:rsidR="00537D25">
        <w:t>"</w:t>
      </w:r>
      <w:r w:rsidR="005C427E">
        <w:t>)</w:t>
      </w:r>
      <w:r w:rsidR="00C02857">
        <w:t>, kurā uzrāda p</w:t>
      </w:r>
      <w:r w:rsidR="00C02857" w:rsidRPr="00C02857">
        <w:t>latformās piesaistīto noguldījumu atlikum</w:t>
      </w:r>
      <w:r w:rsidR="00C02857">
        <w:t>u un p</w:t>
      </w:r>
      <w:r w:rsidR="00C02857" w:rsidRPr="00C02857">
        <w:t>latformās no jauna piesaistīto noguldījumu apm</w:t>
      </w:r>
      <w:r w:rsidR="00BD4EBF">
        <w:t>ēr</w:t>
      </w:r>
      <w:r w:rsidR="00C02857">
        <w:t>u saskaņā ar šo noteikumu 4.</w:t>
      </w:r>
      <w:r w:rsidR="00742417">
        <w:t> </w:t>
      </w:r>
      <w:r w:rsidR="00C02857">
        <w:t>pielikumā "</w:t>
      </w:r>
      <w:r w:rsidR="00C02857" w:rsidRPr="005C427E">
        <w:t xml:space="preserve">Norādes </w:t>
      </w:r>
      <w:r w:rsidR="00C02857">
        <w:t>3</w:t>
      </w:r>
      <w:r w:rsidR="00C02857" w:rsidRPr="005C427E">
        <w:t>.</w:t>
      </w:r>
      <w:r w:rsidR="00742417">
        <w:t> </w:t>
      </w:r>
      <w:r w:rsidR="00C02857" w:rsidRPr="005C427E">
        <w:t>pielikuma "Noguldījumu, kas piesaistīti noguldījumu platformās, pārskats" aizpildīšanai</w:t>
      </w:r>
      <w:r w:rsidR="00C02857">
        <w:t xml:space="preserve">" ietvertajām norādēm par </w:t>
      </w:r>
      <w:r w:rsidR="00537D25">
        <w:t>"</w:t>
      </w:r>
      <w:r w:rsidR="00C02857" w:rsidRPr="005C427E">
        <w:t>Noguldījumu, kas piesaistīti noguldījumu platformās, pārskat</w:t>
      </w:r>
      <w:r w:rsidR="00C02857">
        <w:t>a</w:t>
      </w:r>
      <w:r w:rsidR="00537D25">
        <w:t>"</w:t>
      </w:r>
      <w:r w:rsidR="00C02857">
        <w:t xml:space="preserve"> sagatavošanu</w:t>
      </w:r>
      <w:r w:rsidR="005C427E">
        <w:t>.</w:t>
      </w:r>
    </w:p>
    <w:p w14:paraId="2CC30CAF" w14:textId="2FC2F0E0" w:rsidR="00F5410F" w:rsidRDefault="00537D25" w:rsidP="00626C26">
      <w:pPr>
        <w:pStyle w:val="NApunkts1"/>
      </w:pPr>
      <w:r>
        <w:t>"</w:t>
      </w:r>
      <w:r w:rsidR="00C02857" w:rsidRPr="005C427E">
        <w:t>Noguldījumu, kas piesaistīti noguldījumu platformās, pārskat</w:t>
      </w:r>
      <w:r w:rsidR="00C02857">
        <w:t>a</w:t>
      </w:r>
      <w:r>
        <w:t>"</w:t>
      </w:r>
      <w:r w:rsidR="00C02857">
        <w:t xml:space="preserve"> </w:t>
      </w:r>
      <w:r w:rsidR="00F5410F">
        <w:t>sadaļ</w:t>
      </w:r>
      <w:r w:rsidR="00C02857">
        <w:t>ā</w:t>
      </w:r>
      <w:r w:rsidR="00F57D3E">
        <w:t xml:space="preserve"> "</w:t>
      </w:r>
      <w:r w:rsidR="00F5410F" w:rsidRPr="00F5410F">
        <w:t>1.</w:t>
      </w:r>
      <w:r w:rsidR="00C02857">
        <w:t> </w:t>
      </w:r>
      <w:r w:rsidR="00F5410F" w:rsidRPr="00F5410F">
        <w:t>Platformās piesaistīto noguldījumu atlikums</w:t>
      </w:r>
      <w:r w:rsidR="00F57D3E">
        <w:t xml:space="preserve">" </w:t>
      </w:r>
      <w:r w:rsidR="00C02857">
        <w:t>k</w:t>
      </w:r>
      <w:r w:rsidR="00C02857" w:rsidRPr="00C02857">
        <w:t xml:space="preserve">redītiestāde, kurai pārskata ceturkšņa beigās ir noguldījumu platformās piesaistītu noguldījumu atlikums, </w:t>
      </w:r>
      <w:r w:rsidR="00F57D3E">
        <w:t xml:space="preserve">uzrāda </w:t>
      </w:r>
      <w:r w:rsidR="00F5410F">
        <w:t>p</w:t>
      </w:r>
      <w:r w:rsidR="00F5410F" w:rsidRPr="00F5410F">
        <w:t>latformās piesaistīt</w:t>
      </w:r>
      <w:r w:rsidR="00F5410F">
        <w:t>o</w:t>
      </w:r>
      <w:r w:rsidR="00F5410F" w:rsidRPr="00F5410F">
        <w:t xml:space="preserve"> noguldījum</w:t>
      </w:r>
      <w:r w:rsidR="00F5410F">
        <w:t>u apmēru</w:t>
      </w:r>
      <w:r w:rsidR="009D34FD">
        <w:t>, vidējo svērto procentu likmi un klientu skaitu</w:t>
      </w:r>
      <w:r w:rsidR="00F5410F" w:rsidRPr="00F5410F">
        <w:t xml:space="preserve"> pārskata ceturkšņa beigās</w:t>
      </w:r>
      <w:r w:rsidR="001E540E" w:rsidRPr="001E540E">
        <w:t xml:space="preserve"> atbilstoši atlikušajam termiņam</w:t>
      </w:r>
      <w:r w:rsidR="00DE108A">
        <w:t xml:space="preserve"> (</w:t>
      </w:r>
      <w:r w:rsidR="00DE108A" w:rsidRPr="00DE108A">
        <w:t>t</w:t>
      </w:r>
      <w:r w:rsidR="00BD4EBF">
        <w:t xml:space="preserve">as </w:t>
      </w:r>
      <w:r w:rsidR="00DE108A" w:rsidRPr="00DE108A">
        <w:t>i</w:t>
      </w:r>
      <w:r w:rsidR="00BD4EBF">
        <w:t>r</w:t>
      </w:r>
      <w:r w:rsidR="00DE108A" w:rsidRPr="00DE108A">
        <w:t>, laik</w:t>
      </w:r>
      <w:r w:rsidR="00324817">
        <w:t>am</w:t>
      </w:r>
      <w:r w:rsidR="00DE108A" w:rsidRPr="00DE108A">
        <w:t xml:space="preserve"> no tā perioda beigu datuma, par kuru tiek sagatavoti dati, līdz nolīgtajam darījuma beigu datumam</w:t>
      </w:r>
      <w:r w:rsidR="00DE108A">
        <w:t>)</w:t>
      </w:r>
      <w:r w:rsidR="001E540E">
        <w:t>.</w:t>
      </w:r>
    </w:p>
    <w:p w14:paraId="18C67776" w14:textId="0FEFBF69" w:rsidR="007137A6" w:rsidRDefault="00537D25" w:rsidP="00C02857">
      <w:pPr>
        <w:pStyle w:val="NApunkts1"/>
      </w:pPr>
      <w:r>
        <w:t>"</w:t>
      </w:r>
      <w:r w:rsidR="00C02857" w:rsidRPr="005C427E">
        <w:t>Noguldījumu, kas piesaistīti noguldījumu platformās, pārskat</w:t>
      </w:r>
      <w:r w:rsidR="00C02857">
        <w:t>a</w:t>
      </w:r>
      <w:r>
        <w:t>"</w:t>
      </w:r>
      <w:r w:rsidR="00C02857">
        <w:t xml:space="preserve"> </w:t>
      </w:r>
      <w:r w:rsidR="00F5410F">
        <w:t>sadaļ</w:t>
      </w:r>
      <w:r w:rsidR="00C02857">
        <w:t>ā</w:t>
      </w:r>
      <w:r w:rsidR="00F5410F">
        <w:t xml:space="preserve"> "</w:t>
      </w:r>
      <w:r w:rsidR="00F5410F" w:rsidRPr="00F5410F">
        <w:t>2.</w:t>
      </w:r>
      <w:r w:rsidR="00C02857">
        <w:t> </w:t>
      </w:r>
      <w:r w:rsidR="00F5410F" w:rsidRPr="00F5410F">
        <w:t>Platformās no jauna piesaistīto noguldījumu apm</w:t>
      </w:r>
      <w:r w:rsidR="00BD4EBF">
        <w:t>ēr</w:t>
      </w:r>
      <w:r w:rsidR="00F5410F" w:rsidRPr="00F5410F">
        <w:t>s</w:t>
      </w:r>
      <w:r w:rsidR="00F5410F">
        <w:t xml:space="preserve">" </w:t>
      </w:r>
      <w:r w:rsidR="00C02857">
        <w:t>k</w:t>
      </w:r>
      <w:r w:rsidR="00C02857" w:rsidRPr="00C02857">
        <w:t xml:space="preserve">redītiestāde, kurai pārskata ceturkšņa beigās ir noguldījumu platformās piesaistītu noguldījumu atlikums, </w:t>
      </w:r>
      <w:r w:rsidR="00F5410F">
        <w:t>uzrāda n</w:t>
      </w:r>
      <w:r w:rsidR="00F5410F" w:rsidRPr="00F5410F">
        <w:t>o jauna piesaistīt</w:t>
      </w:r>
      <w:r w:rsidR="00F5410F">
        <w:t>o</w:t>
      </w:r>
      <w:r w:rsidR="00F5410F" w:rsidRPr="00F5410F">
        <w:t xml:space="preserve"> noguldījum</w:t>
      </w:r>
      <w:r w:rsidR="00F5410F">
        <w:t>u</w:t>
      </w:r>
      <w:r w:rsidR="00F5410F" w:rsidRPr="00F5410F">
        <w:t xml:space="preserve"> </w:t>
      </w:r>
      <w:r w:rsidR="00C02857">
        <w:t xml:space="preserve">apmēru </w:t>
      </w:r>
      <w:r w:rsidR="00F5410F" w:rsidRPr="00F5410F">
        <w:t xml:space="preserve">pārskata ceturksnī, </w:t>
      </w:r>
      <w:r w:rsidR="00C02857">
        <w:t xml:space="preserve">vidējo svērto </w:t>
      </w:r>
      <w:r w:rsidR="00DE108A">
        <w:t xml:space="preserve">noguldījuma </w:t>
      </w:r>
      <w:r w:rsidR="00DE108A" w:rsidRPr="00F5410F">
        <w:t xml:space="preserve">piesaistes </w:t>
      </w:r>
      <w:r w:rsidR="00C02857">
        <w:t xml:space="preserve">procentu likmi </w:t>
      </w:r>
      <w:r w:rsidR="00F5410F" w:rsidRPr="00F5410F">
        <w:t xml:space="preserve">un </w:t>
      </w:r>
      <w:r w:rsidR="00F5410F">
        <w:t xml:space="preserve">klientu </w:t>
      </w:r>
      <w:r w:rsidR="00F5410F" w:rsidRPr="00F5410F">
        <w:t>skait</w:t>
      </w:r>
      <w:r w:rsidR="00F5410F">
        <w:t>u</w:t>
      </w:r>
      <w:r w:rsidR="00DE108A">
        <w:t xml:space="preserve"> atbilstoši sākotnējam termiņam (</w:t>
      </w:r>
      <w:r w:rsidR="00DE108A" w:rsidRPr="00DE108A">
        <w:t>t</w:t>
      </w:r>
      <w:r w:rsidR="00BD4EBF">
        <w:t xml:space="preserve">as </w:t>
      </w:r>
      <w:r w:rsidR="00DE108A" w:rsidRPr="00DE108A">
        <w:t>i</w:t>
      </w:r>
      <w:r w:rsidR="00BD4EBF">
        <w:t>r</w:t>
      </w:r>
      <w:r w:rsidR="00DE108A" w:rsidRPr="00DE108A">
        <w:t>, periodam no darījuma sākuma datuma līdz nolīgtajam darījuma beigu datumam</w:t>
      </w:r>
      <w:r w:rsidR="00DE108A">
        <w:t>)</w:t>
      </w:r>
      <w:r w:rsidR="00BC2DE1">
        <w:t>.</w:t>
      </w:r>
    </w:p>
    <w:p w14:paraId="6146BA96" w14:textId="09E78AED" w:rsidR="00BC2DE1" w:rsidRDefault="00C8715D" w:rsidP="007137A6">
      <w:pPr>
        <w:pStyle w:val="NApunkts1"/>
      </w:pPr>
      <w:r>
        <w:t>K</w:t>
      </w:r>
      <w:r w:rsidR="007137A6">
        <w:t>redītiestāde</w:t>
      </w:r>
      <w:r w:rsidR="00DE108A">
        <w:t xml:space="preserve">, kurai pārskata ceturkšņa beigās ir noguldījumu platformās piesaistītu noguldījumu atlikums, </w:t>
      </w:r>
      <w:r w:rsidR="00537D25">
        <w:t>"</w:t>
      </w:r>
      <w:r w:rsidR="00C02857" w:rsidRPr="005C427E">
        <w:t xml:space="preserve">Noguldījumu, kas piesaistīti noguldījumu platformās, </w:t>
      </w:r>
      <w:r>
        <w:t>pārskatu</w:t>
      </w:r>
      <w:r w:rsidR="00537D25">
        <w:t>"</w:t>
      </w:r>
      <w:r w:rsidR="007137A6">
        <w:t xml:space="preserve"> sagatavo par stāvokli katra ceturkšņa pēdējā datumā un iesniedz Latvijas Bankai </w:t>
      </w:r>
      <w:r w:rsidR="00F47CF8">
        <w:t>attiecīgi</w:t>
      </w:r>
      <w:r w:rsidR="00AB728F">
        <w:t xml:space="preserve"> </w:t>
      </w:r>
      <w:r w:rsidR="00C02857">
        <w:t xml:space="preserve">līdz </w:t>
      </w:r>
      <w:r w:rsidR="00D666E8">
        <w:t xml:space="preserve">nākamā gada </w:t>
      </w:r>
      <w:r w:rsidR="007137A6">
        <w:t>1.</w:t>
      </w:r>
      <w:r w:rsidR="0087639D">
        <w:t> </w:t>
      </w:r>
      <w:r w:rsidR="007137A6">
        <w:t>februārim, 1.</w:t>
      </w:r>
      <w:r w:rsidR="0087639D">
        <w:t> </w:t>
      </w:r>
      <w:r w:rsidR="007137A6">
        <w:t>maijam, 1.</w:t>
      </w:r>
      <w:r w:rsidR="0087639D">
        <w:t> </w:t>
      </w:r>
      <w:r w:rsidR="007137A6">
        <w:t>augustam un 1.</w:t>
      </w:r>
      <w:r w:rsidR="0087639D">
        <w:t> </w:t>
      </w:r>
      <w:r w:rsidR="007137A6">
        <w:t>novembrim.</w:t>
      </w:r>
    </w:p>
    <w:p w14:paraId="2FF2F884" w14:textId="36105817" w:rsidR="008A4D14" w:rsidRDefault="00324817" w:rsidP="000722BA">
      <w:pPr>
        <w:pStyle w:val="NAnodala"/>
      </w:pPr>
      <w:r>
        <w:t> </w:t>
      </w:r>
      <w:r w:rsidR="008A4D14" w:rsidRPr="00DC266C">
        <w:t>Kredītiestādes bilancē atspoguļot</w:t>
      </w:r>
      <w:r w:rsidR="008A4D14">
        <w:t>o</w:t>
      </w:r>
      <w:r w:rsidR="008A4D14" w:rsidRPr="00DC266C">
        <w:t xml:space="preserve"> trešo personu līdzekļ</w:t>
      </w:r>
      <w:r w:rsidR="008A4D14">
        <w:t>u</w:t>
      </w:r>
      <w:r w:rsidR="008A4D14" w:rsidRPr="00DC266C">
        <w:t xml:space="preserve"> un arestēt</w:t>
      </w:r>
      <w:r w:rsidR="008A4D14">
        <w:t>o</w:t>
      </w:r>
      <w:r w:rsidR="008A4D14" w:rsidRPr="00DC266C">
        <w:t xml:space="preserve"> naudas līdzekļ</w:t>
      </w:r>
      <w:r w:rsidR="008A4D14">
        <w:t>u pārskata</w:t>
      </w:r>
      <w:r w:rsidR="00950A51" w:rsidRPr="00950A51">
        <w:t xml:space="preserve"> </w:t>
      </w:r>
      <w:r w:rsidR="00950A51">
        <w:t>sagatavošana</w:t>
      </w:r>
      <w:r w:rsidR="00F1630E">
        <w:t>s</w:t>
      </w:r>
      <w:r w:rsidR="00950A51">
        <w:t xml:space="preserve"> un iesniegšana</w:t>
      </w:r>
      <w:r w:rsidR="00F1630E">
        <w:t xml:space="preserve">s prasības </w:t>
      </w:r>
    </w:p>
    <w:p w14:paraId="0C0DD530" w14:textId="7AA97147" w:rsidR="00F1630E" w:rsidRDefault="00BC2DE1">
      <w:pPr>
        <w:pStyle w:val="NApunkts1"/>
      </w:pPr>
      <w:bookmarkStart w:id="40" w:name="p5"/>
      <w:bookmarkStart w:id="41" w:name="p-1154017"/>
      <w:bookmarkEnd w:id="40"/>
      <w:bookmarkEnd w:id="41"/>
      <w:r>
        <w:t xml:space="preserve">Kredītiestāde sagatavo </w:t>
      </w:r>
      <w:r w:rsidR="006A34BC">
        <w:t xml:space="preserve">un iesniedz </w:t>
      </w:r>
      <w:r w:rsidR="00F1630E">
        <w:t xml:space="preserve">datus atbilstoši </w:t>
      </w:r>
      <w:r>
        <w:t>šo noteikumu</w:t>
      </w:r>
      <w:r w:rsidR="0000704A">
        <w:t xml:space="preserve"> </w:t>
      </w:r>
      <w:hyperlink r:id="rId12" w:anchor="piel3">
        <w:r w:rsidR="00F1630E">
          <w:t>5. pielikumam</w:t>
        </w:r>
      </w:hyperlink>
      <w:r w:rsidR="00F1630E">
        <w:t xml:space="preserve"> "</w:t>
      </w:r>
      <w:r w:rsidR="00F1630E" w:rsidRPr="00F1630E">
        <w:t>Kredītiestādes bilancē atspoguļotie trešo personu līdzekļi un arestētie naudas līdzekļi</w:t>
      </w:r>
      <w:r w:rsidR="00F1630E">
        <w:t xml:space="preserve">", kurā kredītiestāde uzrāda kredītiestādes </w:t>
      </w:r>
      <w:r>
        <w:t>bilancē atspoguļot</w:t>
      </w:r>
      <w:r w:rsidR="00F1630E">
        <w:t>os trešo personu</w:t>
      </w:r>
      <w:r>
        <w:t xml:space="preserve"> līdzekļ</w:t>
      </w:r>
      <w:r w:rsidR="00F1630E">
        <w:t>us</w:t>
      </w:r>
      <w:r>
        <w:t>, kuri saskaņā ar</w:t>
      </w:r>
      <w:r w:rsidR="0000704A">
        <w:t xml:space="preserve"> </w:t>
      </w:r>
      <w:hyperlink r:id="rId13">
        <w:r>
          <w:t>Kredītiestāžu likuma</w:t>
        </w:r>
      </w:hyperlink>
      <w:r w:rsidR="0000704A">
        <w:t xml:space="preserve"> </w:t>
      </w:r>
      <w:hyperlink r:id="rId14" w:anchor="p172">
        <w:r>
          <w:t>172.</w:t>
        </w:r>
        <w:r w:rsidR="000D5005">
          <w:t> </w:t>
        </w:r>
        <w:r>
          <w:t>panta</w:t>
        </w:r>
      </w:hyperlink>
      <w:r w:rsidR="0000704A">
        <w:t xml:space="preserve"> </w:t>
      </w:r>
      <w:r>
        <w:t xml:space="preserve">pirmās daļas prasībām nav jāiekļauj </w:t>
      </w:r>
      <w:r>
        <w:lastRenderedPageBreak/>
        <w:t>kredītiestādes mantas sarakstā maksātnespējas procesa laikā, un arestēt</w:t>
      </w:r>
      <w:r w:rsidR="00F1630E">
        <w:t>os</w:t>
      </w:r>
      <w:r>
        <w:t xml:space="preserve"> naudas līdzekļ</w:t>
      </w:r>
      <w:r w:rsidR="00F1630E">
        <w:t>us</w:t>
      </w:r>
      <w:r>
        <w:t>.</w:t>
      </w:r>
    </w:p>
    <w:p w14:paraId="795FB6EF" w14:textId="2AD04EB9" w:rsidR="007137A6" w:rsidRPr="007137A6" w:rsidRDefault="00CA0EAC" w:rsidP="007137A6">
      <w:pPr>
        <w:pStyle w:val="NApunkts1"/>
        <w:rPr>
          <w:bCs/>
        </w:rPr>
      </w:pPr>
      <w:ins w:id="42" w:author="RPAMP" w:date="2025-12-03T18:35:00Z" w16du:dateUtc="2025-12-03T16:35:00Z">
        <w:r w:rsidRPr="002318E5">
          <w:t>Kredītiestāde šo noteikumu 23.</w:t>
        </w:r>
        <w:r>
          <w:t> </w:t>
        </w:r>
        <w:r w:rsidRPr="002318E5">
          <w:t>punktā minēto pārskatu sagatavo par stāvokli katra pārskata gada pēdējā datumā un iesniedz Latvijas Bankai līdz nākamā gada 1.</w:t>
        </w:r>
        <w:r>
          <w:t> </w:t>
        </w:r>
        <w:r w:rsidRPr="002318E5">
          <w:t>februārim.</w:t>
        </w:r>
        <w:r>
          <w:t xml:space="preserve"> </w:t>
        </w:r>
      </w:ins>
      <w:del w:id="43" w:author="RPAMP" w:date="2025-12-03T18:35:00Z" w16du:dateUtc="2025-12-03T16:35:00Z">
        <w:r w:rsidR="00BF201A" w:rsidDel="00CA0EAC">
          <w:delText xml:space="preserve">Kredītiestāde šo noteikumu </w:delText>
        </w:r>
        <w:r w:rsidR="00F1630E" w:rsidDel="00CA0EAC">
          <w:delText>2</w:delText>
        </w:r>
        <w:r w:rsidR="00FA26BE" w:rsidDel="00CA0EAC">
          <w:delText>3</w:delText>
        </w:r>
        <w:r w:rsidR="00BF201A" w:rsidDel="00CA0EAC">
          <w:delText>.</w:delText>
        </w:r>
        <w:r w:rsidR="0000704A" w:rsidDel="00CA0EAC">
          <w:delText> </w:delText>
        </w:r>
        <w:r w:rsidR="00BF201A" w:rsidDel="00CA0EAC">
          <w:delText>punktā</w:delText>
        </w:r>
        <w:r w:rsidR="007137A6" w:rsidDel="00CA0EAC">
          <w:delText xml:space="preserve"> </w:delText>
        </w:r>
        <w:r w:rsidR="00BF201A" w:rsidDel="00CA0EAC">
          <w:delText xml:space="preserve">minēto pārskatu </w:delText>
        </w:r>
        <w:r w:rsidR="007137A6" w:rsidDel="00CA0EAC">
          <w:delText xml:space="preserve">sagatavo par stāvokli katra ceturkšņa pēdējā datumā un iesniedz Latvijas Bankai </w:delText>
        </w:r>
        <w:r w:rsidR="00F47CF8" w:rsidDel="00CA0EAC">
          <w:delText xml:space="preserve">attiecīgi </w:delText>
        </w:r>
        <w:r w:rsidR="00F1630E" w:rsidDel="00CA0EAC">
          <w:delText xml:space="preserve">līdz </w:delText>
        </w:r>
        <w:r w:rsidR="007137A6" w:rsidDel="00CA0EAC">
          <w:delText>1.</w:delText>
        </w:r>
        <w:r w:rsidR="00B912D5" w:rsidDel="00CA0EAC">
          <w:delText> </w:delText>
        </w:r>
        <w:r w:rsidR="007137A6" w:rsidDel="00CA0EAC">
          <w:delText>februārim, 1.</w:delText>
        </w:r>
        <w:r w:rsidR="00B912D5" w:rsidDel="00CA0EAC">
          <w:delText> </w:delText>
        </w:r>
        <w:r w:rsidR="007137A6" w:rsidDel="00CA0EAC">
          <w:delText>maijam, 1.</w:delText>
        </w:r>
        <w:r w:rsidR="00B912D5" w:rsidDel="00CA0EAC">
          <w:delText> </w:delText>
        </w:r>
        <w:r w:rsidR="007137A6" w:rsidDel="00CA0EAC">
          <w:delText>augustam un 1.</w:delText>
        </w:r>
        <w:r w:rsidR="00B912D5" w:rsidDel="00CA0EAC">
          <w:delText> </w:delText>
        </w:r>
        <w:r w:rsidR="007137A6" w:rsidDel="00CA0EAC">
          <w:delText>novembrim.</w:delText>
        </w:r>
      </w:del>
    </w:p>
    <w:p w14:paraId="5F5CFB70" w14:textId="0A99520E" w:rsidR="00950A51" w:rsidRDefault="007137A6" w:rsidP="000722BA">
      <w:pPr>
        <w:pStyle w:val="NAnodala"/>
      </w:pPr>
      <w:r>
        <w:t>Pārņemto nekustamo īpašumu pārskata sagatavošana</w:t>
      </w:r>
      <w:r w:rsidR="00F1630E">
        <w:t>s</w:t>
      </w:r>
      <w:r>
        <w:t xml:space="preserve"> un iesniegšana</w:t>
      </w:r>
      <w:r w:rsidR="00F1630E">
        <w:t xml:space="preserve">s prasības </w:t>
      </w:r>
    </w:p>
    <w:p w14:paraId="47AC312A" w14:textId="3F397820" w:rsidR="003A4512" w:rsidRDefault="007A1A1E" w:rsidP="0095078A">
      <w:pPr>
        <w:pStyle w:val="NApunkts1"/>
      </w:pPr>
      <w:r w:rsidRPr="007D51C1">
        <w:t>Kredīti</w:t>
      </w:r>
      <w:r w:rsidR="003A4512">
        <w:t xml:space="preserve">estāde, </w:t>
      </w:r>
      <w:r w:rsidR="008B7F02">
        <w:t xml:space="preserve">kas ir mazāk nozīmīgā uzraudzītā iestāde un </w:t>
      </w:r>
      <w:r w:rsidR="003A4512">
        <w:t>k</w:t>
      </w:r>
      <w:r w:rsidR="008B7F02">
        <w:t>as</w:t>
      </w:r>
      <w:r w:rsidR="00572CF8">
        <w:t xml:space="preserve"> </w:t>
      </w:r>
      <w:r w:rsidR="007744DB">
        <w:t>piemēr</w:t>
      </w:r>
      <w:r w:rsidR="00572CF8">
        <w:t>o</w:t>
      </w:r>
      <w:r w:rsidR="007744DB">
        <w:t xml:space="preserve"> papildu prasības</w:t>
      </w:r>
      <w:r w:rsidR="003C4FF8">
        <w:t xml:space="preserve"> </w:t>
      </w:r>
      <w:r w:rsidR="00614FA2">
        <w:t>kredīt</w:t>
      </w:r>
      <w:r w:rsidR="003C4FF8">
        <w:t xml:space="preserve">iestādēm ar paaugstinātu ienākumus nenesošu aktīvu </w:t>
      </w:r>
      <w:r w:rsidR="00936C56">
        <w:t>īpatsvaru saskaņā ar</w:t>
      </w:r>
      <w:r w:rsidR="003A4512">
        <w:t xml:space="preserve"> </w:t>
      </w:r>
      <w:r w:rsidR="00E86616">
        <w:t>Latvijas Bankas noteikum</w:t>
      </w:r>
      <w:r w:rsidR="0095078A">
        <w:t>iem</w:t>
      </w:r>
      <w:r w:rsidR="00E86616">
        <w:t>, kas nosaka prasības kredītriska pārvaldīšanai</w:t>
      </w:r>
      <w:r w:rsidR="0095078A">
        <w:t xml:space="preserve">, </w:t>
      </w:r>
      <w:r w:rsidR="003A4512">
        <w:t xml:space="preserve">sagatavo </w:t>
      </w:r>
      <w:r w:rsidR="006A34BC">
        <w:t xml:space="preserve">un iesniedz </w:t>
      </w:r>
      <w:r w:rsidR="0095078A">
        <w:t xml:space="preserve">datus atbilstoši </w:t>
      </w:r>
      <w:r w:rsidR="003A4512">
        <w:t xml:space="preserve">šo noteikumu </w:t>
      </w:r>
      <w:r w:rsidR="00F1630E">
        <w:t>6</w:t>
      </w:r>
      <w:r w:rsidR="003A4512">
        <w:t>.</w:t>
      </w:r>
      <w:r w:rsidR="00B912D5">
        <w:t> </w:t>
      </w:r>
      <w:r w:rsidR="003A4512">
        <w:t>pielikum</w:t>
      </w:r>
      <w:r w:rsidR="0095078A">
        <w:t>am</w:t>
      </w:r>
      <w:r w:rsidR="003A4512">
        <w:t xml:space="preserve"> </w:t>
      </w:r>
      <w:r w:rsidR="0095078A">
        <w:t>"</w:t>
      </w:r>
      <w:r w:rsidR="0095078A" w:rsidRPr="0095078A">
        <w:t>Pārņemto nekustamo īpašumu pārskats</w:t>
      </w:r>
      <w:r w:rsidR="0095078A">
        <w:t xml:space="preserve">" (turpmāk – </w:t>
      </w:r>
      <w:r w:rsidR="00537D25">
        <w:t>"</w:t>
      </w:r>
      <w:r w:rsidR="0095078A" w:rsidRPr="0095078A">
        <w:t>Pārņemto nekustamo īpašumu pārskats</w:t>
      </w:r>
      <w:r w:rsidR="00537D25">
        <w:t>"</w:t>
      </w:r>
      <w:r w:rsidR="0095078A">
        <w:t xml:space="preserve">), kurā uzrāda savā </w:t>
      </w:r>
      <w:r w:rsidR="003A4512">
        <w:t>īpašumā</w:t>
      </w:r>
      <w:r w:rsidR="0095078A">
        <w:t xml:space="preserve"> esošo pārņemto nekustamo īpašumu</w:t>
      </w:r>
      <w:r w:rsidR="003A4512">
        <w:t xml:space="preserve"> vai jebkuras sabiedrības, kas ietilpst </w:t>
      </w:r>
      <w:r w:rsidR="00183089">
        <w:t>kredīt</w:t>
      </w:r>
      <w:r w:rsidR="003A4512">
        <w:t xml:space="preserve">iestādes </w:t>
      </w:r>
      <w:proofErr w:type="spellStart"/>
      <w:r w:rsidR="003A4512">
        <w:t>prudenciālās</w:t>
      </w:r>
      <w:proofErr w:type="spellEnd"/>
      <w:r w:rsidR="003A4512">
        <w:t xml:space="preserve"> konsolidācijas grupā, īpašumā (turpmāk abas kopā</w:t>
      </w:r>
      <w:r w:rsidR="00742417">
        <w:t> </w:t>
      </w:r>
      <w:r w:rsidR="003A4512">
        <w:t xml:space="preserve">– pārņemtā nekustamā īpašuma turētājs) </w:t>
      </w:r>
      <w:r w:rsidR="0095078A">
        <w:t xml:space="preserve">esošo pārņemto nekustamo īpašumu </w:t>
      </w:r>
      <w:r w:rsidR="003A4512">
        <w:t xml:space="preserve">saskaņā ar šo noteikumu </w:t>
      </w:r>
      <w:r w:rsidR="0095078A">
        <w:t>7</w:t>
      </w:r>
      <w:r w:rsidR="003A4512">
        <w:t>.</w:t>
      </w:r>
      <w:r w:rsidR="00B912D5">
        <w:t> </w:t>
      </w:r>
      <w:r w:rsidR="003A4512">
        <w:t xml:space="preserve">pielikumā </w:t>
      </w:r>
      <w:r w:rsidR="0095078A">
        <w:t>"</w:t>
      </w:r>
      <w:r w:rsidR="0095078A" w:rsidRPr="0095078A">
        <w:t>Norādes 6.</w:t>
      </w:r>
      <w:r w:rsidR="00742417">
        <w:t> </w:t>
      </w:r>
      <w:r w:rsidR="0095078A" w:rsidRPr="0095078A">
        <w:t>pielikuma "Pārņemto nekustamo īpašumu pārskats" aizpildīšanai</w:t>
      </w:r>
      <w:r w:rsidR="0095078A">
        <w:t xml:space="preserve">" </w:t>
      </w:r>
      <w:r w:rsidR="003A4512">
        <w:t>sniegtajām norādēm.</w:t>
      </w:r>
    </w:p>
    <w:p w14:paraId="7D5C3548" w14:textId="2791DD5B" w:rsidR="002A7E00" w:rsidRPr="00446BF8" w:rsidRDefault="00537D25" w:rsidP="002A7E00">
      <w:pPr>
        <w:pStyle w:val="NApunkts1"/>
      </w:pPr>
      <w:r>
        <w:t>"</w:t>
      </w:r>
      <w:r w:rsidR="002A7E00" w:rsidRPr="0095078A">
        <w:t>Pārņemto nekustamo īpašumu pārskat</w:t>
      </w:r>
      <w:r w:rsidR="002A7E00">
        <w:t>ā</w:t>
      </w:r>
      <w:r>
        <w:t>"</w:t>
      </w:r>
      <w:r w:rsidR="002A7E00">
        <w:t xml:space="preserve"> </w:t>
      </w:r>
      <w:r w:rsidR="002A7E00" w:rsidRPr="0095078A">
        <w:t xml:space="preserve">šo noteikumu </w:t>
      </w:r>
      <w:r w:rsidR="002A7E00">
        <w:t>2</w:t>
      </w:r>
      <w:r w:rsidR="00171F3F">
        <w:t>5</w:t>
      </w:r>
      <w:r w:rsidR="002A7E00" w:rsidRPr="0095078A">
        <w:t>.</w:t>
      </w:r>
      <w:r w:rsidR="00742417">
        <w:t> </w:t>
      </w:r>
      <w:r w:rsidR="002A7E00" w:rsidRPr="0095078A">
        <w:t xml:space="preserve">punktā minētā kredītiestāde </w:t>
      </w:r>
      <w:r w:rsidR="002A7E00">
        <w:t>uzrāda:</w:t>
      </w:r>
    </w:p>
    <w:p w14:paraId="5574F4A8" w14:textId="77777777" w:rsidR="002A7E00" w:rsidRPr="00446BF8" w:rsidRDefault="002A7E00" w:rsidP="002A7E00">
      <w:pPr>
        <w:pStyle w:val="NApunkts2"/>
      </w:pPr>
      <w:r>
        <w:t>pārņemtos nekustamos īpašumus, kuri ir pārņemtā nekustamā īpašuma turētāja bilancē pārskata gada beigās;</w:t>
      </w:r>
    </w:p>
    <w:p w14:paraId="02DAA149" w14:textId="77777777" w:rsidR="002A7E00" w:rsidRPr="00446BF8" w:rsidRDefault="002A7E00" w:rsidP="002A7E00">
      <w:pPr>
        <w:pStyle w:val="NApunkts2"/>
      </w:pPr>
      <w:r>
        <w:t>pārņemtos nekustamos īpašumus, kurus pārņemtā nekustamā īpašuma turētājs ir iegādājies un pārdevis pārskata gada laikā;</w:t>
      </w:r>
    </w:p>
    <w:p w14:paraId="186A0F3D" w14:textId="77777777" w:rsidR="002A7E00" w:rsidRPr="00446BF8" w:rsidRDefault="002A7E00" w:rsidP="002A7E00">
      <w:pPr>
        <w:pStyle w:val="NApunkts2"/>
      </w:pPr>
      <w:r>
        <w:t>pārņemtos nekustamos īpašumus, kurus pārņemtā nekustamā īpašuma turētājs ir pārdevis pārskata gada laikā.</w:t>
      </w:r>
    </w:p>
    <w:p w14:paraId="333F129E" w14:textId="0211D1D7" w:rsidR="00984C7E" w:rsidRDefault="00537D25" w:rsidP="001F4815">
      <w:pPr>
        <w:pStyle w:val="NApunkts1"/>
      </w:pPr>
      <w:r>
        <w:t>"</w:t>
      </w:r>
      <w:r w:rsidR="0095078A" w:rsidRPr="0095078A">
        <w:t>Pārņemto nekustamo īpašumu pārskat</w:t>
      </w:r>
      <w:r w:rsidR="0095078A">
        <w:t>ā</w:t>
      </w:r>
      <w:r>
        <w:t>"</w:t>
      </w:r>
      <w:r w:rsidR="0095078A">
        <w:t xml:space="preserve"> šo noteikumu 2</w:t>
      </w:r>
      <w:r w:rsidR="007E0AFB">
        <w:t>5</w:t>
      </w:r>
      <w:r w:rsidR="0095078A">
        <w:t>.</w:t>
      </w:r>
      <w:r w:rsidR="00742417">
        <w:t> </w:t>
      </w:r>
      <w:r w:rsidR="0095078A">
        <w:t xml:space="preserve">punktā minētā kredītiestāde </w:t>
      </w:r>
      <w:r w:rsidR="00743740">
        <w:t xml:space="preserve">pārņemtos nekustamos īpašumus </w:t>
      </w:r>
      <w:r w:rsidR="001760FF">
        <w:t>apvieno grupās, ja sakrīt visi turpmāk minētie parametri:</w:t>
      </w:r>
    </w:p>
    <w:p w14:paraId="17A7DA76" w14:textId="3A155B15" w:rsidR="00984C7E" w:rsidRDefault="001760FF" w:rsidP="001F4815">
      <w:pPr>
        <w:pStyle w:val="NApunkts2"/>
      </w:pPr>
      <w:r>
        <w:t>ī</w:t>
      </w:r>
      <w:r w:rsidR="00C31D09" w:rsidRPr="00C31D09">
        <w:t xml:space="preserve">pašumtiesību </w:t>
      </w:r>
      <w:proofErr w:type="spellStart"/>
      <w:r w:rsidR="00C31D09" w:rsidRPr="00C31D09">
        <w:t>turētājsabiedrīb</w:t>
      </w:r>
      <w:r w:rsidR="00C31D09">
        <w:t>a</w:t>
      </w:r>
      <w:proofErr w:type="spellEnd"/>
      <w:r w:rsidR="00143761">
        <w:t>;</w:t>
      </w:r>
    </w:p>
    <w:p w14:paraId="22D631F5" w14:textId="73BDDA52" w:rsidR="0096024F" w:rsidRDefault="001760FF" w:rsidP="001F4815">
      <w:pPr>
        <w:pStyle w:val="NApunkts2"/>
      </w:pPr>
      <w:r>
        <w:t>nekustamā īpašuma veids</w:t>
      </w:r>
      <w:r w:rsidR="00742417">
        <w:t> </w:t>
      </w:r>
      <w:r w:rsidR="00DF43C4">
        <w:t>– nekustamā īpašuma veidu uzrāda</w:t>
      </w:r>
      <w:r w:rsidR="00052CEB">
        <w:t xml:space="preserve">, izmantojot </w:t>
      </w:r>
      <w:r w:rsidR="00D66284">
        <w:t>būvju</w:t>
      </w:r>
      <w:r w:rsidR="00DF43C4" w:rsidRPr="00DF43C4">
        <w:t xml:space="preserve"> </w:t>
      </w:r>
      <w:r w:rsidR="00794AE5">
        <w:t>klasifikāciju</w:t>
      </w:r>
      <w:r w:rsidR="00A50C08">
        <w:t xml:space="preserve">, </w:t>
      </w:r>
      <w:r w:rsidR="00B46289" w:rsidRPr="00DF43C4">
        <w:t>kas publicēt</w:t>
      </w:r>
      <w:r w:rsidR="00B46289">
        <w:t xml:space="preserve">a </w:t>
      </w:r>
      <w:r w:rsidR="00B46289" w:rsidRPr="00DF43C4">
        <w:t>Centrālās statistikas pārvaldes tīmekļvietnē</w:t>
      </w:r>
      <w:r w:rsidR="00E20F2B">
        <w:t>, izmantojot</w:t>
      </w:r>
      <w:r w:rsidR="00B46289">
        <w:t xml:space="preserve"> </w:t>
      </w:r>
      <w:r w:rsidR="00A50C08">
        <w:t>būves grupu (būves koda pirmās trīs zīmes)</w:t>
      </w:r>
      <w:ins w:id="44" w:author="RPAMP" w:date="2025-10-10T12:32:00Z" w16du:dateUtc="2025-10-10T09:32:00Z">
        <w:r w:rsidR="009F7BFD">
          <w:t>. Zemes ga</w:t>
        </w:r>
      </w:ins>
      <w:ins w:id="45" w:author="RPAMP" w:date="2025-10-10T12:33:00Z" w16du:dateUtc="2025-10-10T09:33:00Z">
        <w:r w:rsidR="009F7BFD">
          <w:t>baliem norāda to būv</w:t>
        </w:r>
      </w:ins>
      <w:ins w:id="46" w:author="RPAMP" w:date="2025-12-03T18:36:00Z" w16du:dateUtc="2025-12-03T16:36:00Z">
        <w:r w:rsidR="00CA0EAC">
          <w:t>es</w:t>
        </w:r>
      </w:ins>
      <w:ins w:id="47" w:author="RPAMP" w:date="2025-10-10T12:33:00Z" w16du:dateUtc="2025-10-10T09:33:00Z">
        <w:r w:rsidR="009F7BFD">
          <w:t xml:space="preserve"> kodu, kas ir tuv</w:t>
        </w:r>
      </w:ins>
      <w:ins w:id="48" w:author="RPAMP" w:date="2025-12-03T16:39:00Z" w16du:dateUtc="2025-12-03T14:39:00Z">
        <w:r w:rsidR="00F679EA">
          <w:t>s</w:t>
        </w:r>
      </w:ins>
      <w:ins w:id="49" w:author="RPAMP" w:date="2025-10-10T12:33:00Z" w16du:dateUtc="2025-10-10T09:33:00Z">
        <w:r w:rsidR="009F7BFD">
          <w:t xml:space="preserve"> izmantojamās zemes mērķiem</w:t>
        </w:r>
      </w:ins>
      <w:r w:rsidR="00143761">
        <w:t xml:space="preserve">; </w:t>
      </w:r>
    </w:p>
    <w:p w14:paraId="77472F22" w14:textId="4E13DA73" w:rsidR="0096024F" w:rsidRDefault="001760FF" w:rsidP="001F4815">
      <w:pPr>
        <w:pStyle w:val="NApunkts2"/>
      </w:pPr>
      <w:r>
        <w:t>atrašanās valsts</w:t>
      </w:r>
      <w:r w:rsidR="00DF43C4">
        <w:t xml:space="preserve"> kods</w:t>
      </w:r>
      <w:r w:rsidR="00742417">
        <w:t> </w:t>
      </w:r>
      <w:r w:rsidR="00DF43C4">
        <w:t xml:space="preserve">– uzrāda tās </w:t>
      </w:r>
      <w:r w:rsidR="00DF43C4" w:rsidRPr="00DF43C4">
        <w:t xml:space="preserve">valsts kodu, kurā nekustamais īpašums atrodas. Valsts kodu </w:t>
      </w:r>
      <w:r w:rsidR="00DF43C4">
        <w:t>uz</w:t>
      </w:r>
      <w:r w:rsidR="00DF43C4" w:rsidRPr="00DF43C4">
        <w:t>rāda saskaņā ar starptautisko standartu ISO</w:t>
      </w:r>
      <w:r w:rsidR="00742417">
        <w:t> </w:t>
      </w:r>
      <w:r w:rsidR="00DF43C4" w:rsidRPr="00DF43C4">
        <w:t xml:space="preserve">3166 "Valstu un to </w:t>
      </w:r>
      <w:r w:rsidR="00954898" w:rsidRPr="00954898">
        <w:t>administratīvi</w:t>
      </w:r>
      <w:r w:rsidR="00954898">
        <w:t xml:space="preserve"> </w:t>
      </w:r>
      <w:r w:rsidR="00DF43C4" w:rsidRPr="00DF43C4">
        <w:t>teritoriālā iedalījuma vienību nosaukumu kodi"</w:t>
      </w:r>
      <w:r w:rsidR="00143761">
        <w:t>;</w:t>
      </w:r>
    </w:p>
    <w:p w14:paraId="7D0F7194" w14:textId="07BE09D1" w:rsidR="0096024F" w:rsidRDefault="001760FF" w:rsidP="001F4815">
      <w:pPr>
        <w:pStyle w:val="NApunkts2"/>
      </w:pPr>
      <w:r>
        <w:t>atrašanās vieta</w:t>
      </w:r>
      <w:r w:rsidR="00742417">
        <w:t> </w:t>
      </w:r>
      <w:r w:rsidR="00DF43C4">
        <w:t>– nekustamajam īpašumam, kas atrodas Latvijā, uz</w:t>
      </w:r>
      <w:r w:rsidR="00DF43C4" w:rsidRPr="00DF43C4">
        <w:t>rāda pārņemtā nekustamā īpašuma atrašanās vietu saskaņā ar administratīvo teritoriju un teritoriālā iedalījuma vienību klasifikatoru, kas publicēts Centrālās statistikas pārvaldes tīmekļvietnē</w:t>
      </w:r>
      <w:r w:rsidR="00DF43C4">
        <w:t>. N</w:t>
      </w:r>
      <w:r w:rsidR="00DF43C4" w:rsidRPr="00DF43C4">
        <w:t>ekustamā īpašuma atrašanās vietu nenorāda</w:t>
      </w:r>
      <w:r w:rsidR="00DF43C4">
        <w:t xml:space="preserve">, ja tas </w:t>
      </w:r>
      <w:r w:rsidR="00DF43C4" w:rsidRPr="00DF43C4">
        <w:t>atrodas ārpus Latvijas</w:t>
      </w:r>
      <w:r w:rsidR="00143761">
        <w:t>;</w:t>
      </w:r>
    </w:p>
    <w:p w14:paraId="2E7A1677" w14:textId="1964B218" w:rsidR="0096024F" w:rsidRDefault="001760FF" w:rsidP="001F4815">
      <w:pPr>
        <w:pStyle w:val="NApunkts2"/>
      </w:pPr>
      <w:r>
        <w:t>izmantošanas veids</w:t>
      </w:r>
      <w:r w:rsidR="00742417">
        <w:t> </w:t>
      </w:r>
      <w:r w:rsidR="007E6502">
        <w:t>– norāda nekustamā īpašuma pašreizējo izmantošanas veidu</w:t>
      </w:r>
      <w:r w:rsidR="00143761">
        <w:t>;</w:t>
      </w:r>
    </w:p>
    <w:p w14:paraId="4AE64AF8" w14:textId="7356D017" w:rsidR="001D0A73" w:rsidRDefault="001760FF" w:rsidP="001F4815">
      <w:pPr>
        <w:pStyle w:val="NApunkts2"/>
      </w:pPr>
      <w:r>
        <w:t>turēšanas stratēģija</w:t>
      </w:r>
      <w:r w:rsidR="00742417">
        <w:t> </w:t>
      </w:r>
      <w:r w:rsidR="00DF43C4">
        <w:t>– turēšanas stratēģiju uz</w:t>
      </w:r>
      <w:r w:rsidR="00DF43C4" w:rsidRPr="00DF43C4">
        <w:t>rāda atbilstoši nekustamā īpašuma klasifikācijai finanšu pārskato</w:t>
      </w:r>
      <w:r w:rsidR="00DF43C4">
        <w:t>s</w:t>
      </w:r>
      <w:r w:rsidR="001B33C7">
        <w:t>;</w:t>
      </w:r>
    </w:p>
    <w:p w14:paraId="72348EF5" w14:textId="7D1E989C" w:rsidR="00EE327E" w:rsidRDefault="001760FF" w:rsidP="001F4815">
      <w:pPr>
        <w:pStyle w:val="NApunkts2"/>
      </w:pPr>
      <w:r>
        <w:t xml:space="preserve">uzskaites vērtības noteikšanas </w:t>
      </w:r>
      <w:r w:rsidR="00C31D09">
        <w:t>gads</w:t>
      </w:r>
      <w:r w:rsidR="0095078A">
        <w:t>.</w:t>
      </w:r>
    </w:p>
    <w:p w14:paraId="09482199" w14:textId="339F294A" w:rsidR="002D5886" w:rsidRPr="00DB53FE" w:rsidRDefault="0095078A" w:rsidP="006543D0">
      <w:pPr>
        <w:pStyle w:val="NApunkts1"/>
      </w:pPr>
      <w:r>
        <w:lastRenderedPageBreak/>
        <w:t>Šo noteikumu 2</w:t>
      </w:r>
      <w:r w:rsidR="00F95601">
        <w:t>5</w:t>
      </w:r>
      <w:r>
        <w:t>.</w:t>
      </w:r>
      <w:r w:rsidR="00742417">
        <w:t> </w:t>
      </w:r>
      <w:r>
        <w:t>punktā minētā k</w:t>
      </w:r>
      <w:r w:rsidR="007A1A1E">
        <w:t>redīt</w:t>
      </w:r>
      <w:r w:rsidR="002D5886" w:rsidRPr="007A1A1E">
        <w:t>iestāde</w:t>
      </w:r>
      <w:r w:rsidR="00E47CC7">
        <w:t xml:space="preserve"> </w:t>
      </w:r>
      <w:r w:rsidR="00537D25">
        <w:t>"</w:t>
      </w:r>
      <w:r w:rsidRPr="0095078A">
        <w:t xml:space="preserve">Pārņemto nekustamo īpašumu </w:t>
      </w:r>
      <w:r w:rsidR="00E47CC7">
        <w:t>pārskatu</w:t>
      </w:r>
      <w:r w:rsidR="00537D25">
        <w:t>"</w:t>
      </w:r>
      <w:r w:rsidR="00E47CC7">
        <w:t xml:space="preserve"> </w:t>
      </w:r>
      <w:r w:rsidR="002D5886">
        <w:t>sagatavo par stāvokli pārskata gada 31.</w:t>
      </w:r>
      <w:r w:rsidR="00B912D5">
        <w:t> </w:t>
      </w:r>
      <w:r w:rsidR="002D5886">
        <w:t xml:space="preserve">decembrī un iesniedz Latvijas Bankai </w:t>
      </w:r>
      <w:r w:rsidR="003C04B4">
        <w:t xml:space="preserve">līdz </w:t>
      </w:r>
      <w:r w:rsidR="00301060">
        <w:t xml:space="preserve">pārskata gadam sekojošā gada </w:t>
      </w:r>
      <w:r w:rsidR="003C04B4">
        <w:t>15.</w:t>
      </w:r>
      <w:r w:rsidR="00917CA1">
        <w:t> </w:t>
      </w:r>
      <w:r w:rsidR="003C04B4">
        <w:t>februārim</w:t>
      </w:r>
      <w:r w:rsidR="002D5886">
        <w:t>.</w:t>
      </w:r>
    </w:p>
    <w:p w14:paraId="0239B814" w14:textId="6387DB8A" w:rsidR="000836A1" w:rsidRDefault="008E4205" w:rsidP="000722BA">
      <w:pPr>
        <w:pStyle w:val="NAnodala"/>
      </w:pPr>
      <w:r>
        <w:t>P</w:t>
      </w:r>
      <w:r w:rsidRPr="00D7762F">
        <w:t>ārskat</w:t>
      </w:r>
      <w:r w:rsidR="000F3FB7">
        <w:t>a</w:t>
      </w:r>
      <w:r w:rsidRPr="00D7762F">
        <w:t xml:space="preserve"> </w:t>
      </w:r>
      <w:r w:rsidR="00D7762F" w:rsidRPr="00D7762F">
        <w:t xml:space="preserve">par </w:t>
      </w:r>
      <w:r>
        <w:t>riska darījumiem</w:t>
      </w:r>
      <w:r w:rsidR="000F3FB7">
        <w:t xml:space="preserve"> ar personām, kas saistītas ar </w:t>
      </w:r>
      <w:r w:rsidR="00482F71">
        <w:t>kredīt</w:t>
      </w:r>
      <w:r w:rsidR="00D7762F" w:rsidRPr="00D7762F">
        <w:t>iestādi</w:t>
      </w:r>
      <w:r w:rsidR="005E71A6">
        <w:t>,</w:t>
      </w:r>
      <w:r w:rsidR="00D7762F" w:rsidRPr="00D7762F">
        <w:t xml:space="preserve"> </w:t>
      </w:r>
      <w:r w:rsidR="00D7762F">
        <w:t xml:space="preserve">sagatavošanas un </w:t>
      </w:r>
      <w:r w:rsidR="006531B5">
        <w:t>ie</w:t>
      </w:r>
      <w:r w:rsidR="00D7762F" w:rsidRPr="00D7762F">
        <w:t xml:space="preserve">sniegšanas </w:t>
      </w:r>
      <w:r w:rsidR="006531B5">
        <w:t xml:space="preserve">prasības </w:t>
      </w:r>
    </w:p>
    <w:p w14:paraId="641540BA" w14:textId="4ECD3165" w:rsidR="000670B3" w:rsidRDefault="003554A7" w:rsidP="00D7762F">
      <w:pPr>
        <w:pStyle w:val="NApunkts1"/>
      </w:pPr>
      <w:r>
        <w:t xml:space="preserve">Kredītiestāde sagatavo </w:t>
      </w:r>
      <w:r w:rsidR="00312DC5">
        <w:t xml:space="preserve">šo noteikumu </w:t>
      </w:r>
      <w:r w:rsidR="00540862">
        <w:t>8</w:t>
      </w:r>
      <w:r w:rsidR="00312DC5">
        <w:t>. pielikumā</w:t>
      </w:r>
      <w:r w:rsidR="009042D1">
        <w:t xml:space="preserve"> </w:t>
      </w:r>
      <w:r w:rsidR="00C24603">
        <w:t>"</w:t>
      </w:r>
      <w:r w:rsidR="00C24603" w:rsidRPr="00C24603">
        <w:t>Pārskats par riska darījumiem ar personām, kas saistītas ar kredītiestādi</w:t>
      </w:r>
      <w:r w:rsidR="00C24603">
        <w:t>"</w:t>
      </w:r>
      <w:r w:rsidR="00312DC5">
        <w:t xml:space="preserve"> ietverto pārskatu </w:t>
      </w:r>
      <w:r w:rsidR="00AC1F45" w:rsidRPr="00AC1F45">
        <w:t xml:space="preserve">par </w:t>
      </w:r>
      <w:r w:rsidR="00365784" w:rsidRPr="00365784">
        <w:t>riska</w:t>
      </w:r>
      <w:r w:rsidR="00365784" w:rsidRPr="00365784" w:rsidDel="00AB1032">
        <w:t xml:space="preserve"> </w:t>
      </w:r>
      <w:r w:rsidR="00AB1032" w:rsidRPr="00365784">
        <w:t>darījum</w:t>
      </w:r>
      <w:r w:rsidR="00AB1032">
        <w:t>iem</w:t>
      </w:r>
      <w:r w:rsidR="00AB1032" w:rsidRPr="00365784">
        <w:t xml:space="preserve"> </w:t>
      </w:r>
      <w:r w:rsidR="00AC1F45" w:rsidRPr="00AC1F45">
        <w:t>ar</w:t>
      </w:r>
      <w:r w:rsidR="00365784">
        <w:t xml:space="preserve"> </w:t>
      </w:r>
      <w:r w:rsidR="1753229B">
        <w:t>personām, kas saistītas ar kredītiestādi</w:t>
      </w:r>
      <w:r w:rsidR="000670B3">
        <w:t>.</w:t>
      </w:r>
    </w:p>
    <w:p w14:paraId="2D1E62A3" w14:textId="7F2084A1" w:rsidR="00D7762F" w:rsidRDefault="00BE7117" w:rsidP="00D7762F">
      <w:pPr>
        <w:pStyle w:val="NApunkts1"/>
      </w:pPr>
      <w:r>
        <w:t xml:space="preserve">Kredītiestāde sagatavo šo noteikumu </w:t>
      </w:r>
      <w:r w:rsidR="00731097">
        <w:t>29</w:t>
      </w:r>
      <w:r>
        <w:t>.</w:t>
      </w:r>
      <w:r w:rsidR="00CC4E43">
        <w:t> </w:t>
      </w:r>
      <w:r>
        <w:t>punktā minēto pārskatu</w:t>
      </w:r>
      <w:r w:rsidR="00D924AD" w:rsidDel="000670B3">
        <w:t>,</w:t>
      </w:r>
      <w:r w:rsidR="00D924AD">
        <w:t xml:space="preserve"> ievērojot šādas prasības:</w:t>
      </w:r>
    </w:p>
    <w:p w14:paraId="089C4297" w14:textId="35BAA3C8" w:rsidR="00154CA9" w:rsidRDefault="0099157E" w:rsidP="00D924AD">
      <w:pPr>
        <w:pStyle w:val="NApunkts2"/>
      </w:pPr>
      <w:r w:rsidRPr="00DB2A2E">
        <w:t xml:space="preserve">riska darījumu </w:t>
      </w:r>
      <w:r w:rsidRPr="00DC2E29">
        <w:t xml:space="preserve">ar </w:t>
      </w:r>
      <w:r w:rsidRPr="00DB2A2E">
        <w:t xml:space="preserve">personām, kas saistītas ar kredītiestādi, </w:t>
      </w:r>
      <w:r w:rsidR="00BF6E7B" w:rsidRPr="00210054">
        <w:t>apmērs</w:t>
      </w:r>
      <w:r w:rsidR="00BF6E7B" w:rsidRPr="00BF6E7B">
        <w:t xml:space="preserve"> ir visu </w:t>
      </w:r>
      <w:r w:rsidR="00A41AA2">
        <w:t xml:space="preserve">riska darījumu </w:t>
      </w:r>
      <w:r w:rsidR="00BF6E7B" w:rsidRPr="0076789A">
        <w:t xml:space="preserve">ar </w:t>
      </w:r>
      <w:r w:rsidR="00FB1A8E" w:rsidRPr="00DB2A2E">
        <w:t xml:space="preserve">personām, kas saistītas ar </w:t>
      </w:r>
      <w:r w:rsidR="00BF6E7B" w:rsidRPr="0076789A">
        <w:t>kredītiestādi</w:t>
      </w:r>
      <w:r w:rsidR="00FB1A8E" w:rsidRPr="00DB2A2E">
        <w:t>,</w:t>
      </w:r>
      <w:r w:rsidR="00BF6E7B" w:rsidRPr="0076789A" w:rsidDel="00FB1A8E">
        <w:t xml:space="preserve"> </w:t>
      </w:r>
      <w:r w:rsidR="00BF6E7B" w:rsidRPr="0076789A">
        <w:t>kopsumma, izņemot</w:t>
      </w:r>
      <w:r w:rsidR="00154CA9">
        <w:t>:</w:t>
      </w:r>
    </w:p>
    <w:p w14:paraId="622A080D" w14:textId="267EAD8C" w:rsidR="00601E01" w:rsidRDefault="00154CA9" w:rsidP="00474D84">
      <w:pPr>
        <w:pStyle w:val="NApunkts3"/>
      </w:pPr>
      <w:r>
        <w:t>kredītiestādes riska darījumus ar</w:t>
      </w:r>
      <w:r w:rsidR="00601E01">
        <w:t>:</w:t>
      </w:r>
    </w:p>
    <w:p w14:paraId="6BD1CFAE" w14:textId="0F138308" w:rsidR="00601E01" w:rsidRDefault="00BF6E7B" w:rsidP="00474D84">
      <w:pPr>
        <w:pStyle w:val="NApunkts4"/>
      </w:pPr>
      <w:r w:rsidRPr="0076789A">
        <w:t>mātes sabiedrību</w:t>
      </w:r>
      <w:r w:rsidR="00176779">
        <w:t>;</w:t>
      </w:r>
    </w:p>
    <w:p w14:paraId="5615E0B7" w14:textId="23515576" w:rsidR="00601E01" w:rsidRDefault="00BF6E7B" w:rsidP="00474D84">
      <w:pPr>
        <w:pStyle w:val="NApunkts4"/>
      </w:pPr>
      <w:r w:rsidRPr="0076789A">
        <w:t>meitas sabiedrībām</w:t>
      </w:r>
      <w:r w:rsidR="00154CA9">
        <w:t>;</w:t>
      </w:r>
      <w:r w:rsidRPr="0076789A">
        <w:t xml:space="preserve"> </w:t>
      </w:r>
    </w:p>
    <w:p w14:paraId="0D5514E3" w14:textId="19D76A4F" w:rsidR="00601E01" w:rsidRDefault="00BF6E7B" w:rsidP="00474D84">
      <w:pPr>
        <w:pStyle w:val="NApunkts4"/>
      </w:pPr>
      <w:r w:rsidRPr="00BF6E7B">
        <w:t>mātes sabiedrības citām meitas sabiedrībām</w:t>
      </w:r>
      <w:r w:rsidR="0037027C">
        <w:t>;</w:t>
      </w:r>
    </w:p>
    <w:p w14:paraId="30755948" w14:textId="77777777" w:rsidR="00340050" w:rsidRDefault="00BF6E7B" w:rsidP="00601E01">
      <w:pPr>
        <w:pStyle w:val="NApunkts3"/>
      </w:pPr>
      <w:r>
        <w:t>kredīt</w:t>
      </w:r>
      <w:r w:rsidRPr="00BF6E7B">
        <w:t>iestādes līdzdalību</w:t>
      </w:r>
      <w:r w:rsidR="00340050">
        <w:t>:</w:t>
      </w:r>
    </w:p>
    <w:p w14:paraId="2E2FAE4A" w14:textId="31281E5F" w:rsidR="00821B16" w:rsidRDefault="00BF6E7B" w:rsidP="00474D84">
      <w:pPr>
        <w:pStyle w:val="NApunkts4"/>
      </w:pPr>
      <w:r w:rsidRPr="00BF6E7B">
        <w:t>meitas sabiedrību pamatkapitālā</w:t>
      </w:r>
      <w:r w:rsidR="00340050">
        <w:t>;</w:t>
      </w:r>
      <w:r w:rsidRPr="00BF6E7B">
        <w:t xml:space="preserve"> </w:t>
      </w:r>
    </w:p>
    <w:p w14:paraId="1C7AE0C6" w14:textId="44401DDC" w:rsidR="00D924AD" w:rsidRDefault="00BD4EBF" w:rsidP="00474D84">
      <w:pPr>
        <w:pStyle w:val="NApunkts4"/>
      </w:pPr>
      <w:r>
        <w:t xml:space="preserve">to </w:t>
      </w:r>
      <w:r w:rsidR="00BF6E7B" w:rsidRPr="00BF6E7B">
        <w:t xml:space="preserve">komercsabiedrību pamatkapitālā, kurās </w:t>
      </w:r>
      <w:r w:rsidR="00BF6E7B">
        <w:t>kredīt</w:t>
      </w:r>
      <w:r w:rsidR="00BF6E7B" w:rsidRPr="00BF6E7B">
        <w:t>iestādei ir dalība</w:t>
      </w:r>
      <w:r w:rsidR="00BF6E7B">
        <w:t>;</w:t>
      </w:r>
    </w:p>
    <w:p w14:paraId="778A5A8D" w14:textId="1EA325B8" w:rsidR="00BF6E7B" w:rsidRDefault="006638F5" w:rsidP="00D924AD">
      <w:pPr>
        <w:pStyle w:val="NApunkts2"/>
      </w:pPr>
      <w:r w:rsidRPr="006638F5">
        <w:t xml:space="preserve">riska darījuma </w:t>
      </w:r>
      <w:r w:rsidR="0008096B" w:rsidRPr="007052AE">
        <w:t xml:space="preserve">ar </w:t>
      </w:r>
      <w:r w:rsidRPr="00DB2A2E">
        <w:t xml:space="preserve">personām, kas saistītas ar </w:t>
      </w:r>
      <w:r w:rsidR="0008096B" w:rsidRPr="007052AE">
        <w:t>kredītiestādi</w:t>
      </w:r>
      <w:r w:rsidR="00234D4B" w:rsidRPr="00DB2A2E">
        <w:t>,</w:t>
      </w:r>
      <w:r w:rsidR="0008096B" w:rsidRPr="007052AE" w:rsidDel="00234D4B">
        <w:t xml:space="preserve"> </w:t>
      </w:r>
      <w:r w:rsidR="0008096B" w:rsidRPr="007052AE">
        <w:t xml:space="preserve">apmērs tiek noteikts saskaņā ar </w:t>
      </w:r>
      <w:r w:rsidR="005540F1" w:rsidRPr="005540F1">
        <w:t>Eiropas Parlamenta un Padomes 2013.</w:t>
      </w:r>
      <w:r w:rsidR="005D0B63">
        <w:t> </w:t>
      </w:r>
      <w:r w:rsidR="005540F1" w:rsidRPr="005540F1">
        <w:t>gada 26.</w:t>
      </w:r>
      <w:r w:rsidR="005D0B63">
        <w:t> </w:t>
      </w:r>
      <w:r w:rsidR="005540F1" w:rsidRPr="005540F1">
        <w:t>jūnija</w:t>
      </w:r>
      <w:r w:rsidR="0008096B" w:rsidRPr="007052AE">
        <w:t xml:space="preserve"> regulas </w:t>
      </w:r>
      <w:r w:rsidR="005540F1" w:rsidRPr="005540F1">
        <w:t xml:space="preserve">(ES) </w:t>
      </w:r>
      <w:r w:rsidR="0008096B" w:rsidRPr="007052AE">
        <w:t>Nr. </w:t>
      </w:r>
      <w:r w:rsidR="005540F1" w:rsidRPr="005540F1">
        <w:t xml:space="preserve">575/2013 par </w:t>
      </w:r>
      <w:proofErr w:type="spellStart"/>
      <w:r w:rsidR="005540F1" w:rsidRPr="005540F1">
        <w:t>prudenciālajām</w:t>
      </w:r>
      <w:proofErr w:type="spellEnd"/>
      <w:r w:rsidR="005540F1" w:rsidRPr="005540F1">
        <w:t xml:space="preserve"> prasībām attiecībā uz kredītiestādēm, un ar ko groza regulu (ES) Nr.</w:t>
      </w:r>
      <w:r w:rsidR="005D0B63">
        <w:t> </w:t>
      </w:r>
      <w:r w:rsidR="005540F1" w:rsidRPr="005540F1">
        <w:t>648/2012</w:t>
      </w:r>
      <w:r w:rsidR="009E5999">
        <w:t xml:space="preserve"> </w:t>
      </w:r>
      <w:r w:rsidR="0008096B" w:rsidRPr="007052AE">
        <w:t>ceturto daļu</w:t>
      </w:r>
      <w:r w:rsidR="0008096B">
        <w:t>;</w:t>
      </w:r>
    </w:p>
    <w:p w14:paraId="2914B07F" w14:textId="09576E70" w:rsidR="0008096B" w:rsidRDefault="006165A8" w:rsidP="00D924AD">
      <w:pPr>
        <w:pStyle w:val="NApunkts2"/>
      </w:pPr>
      <w:r>
        <w:t>j</w:t>
      </w:r>
      <w:r w:rsidRPr="006165A8">
        <w:t xml:space="preserve">a </w:t>
      </w:r>
      <w:r w:rsidR="00234D4B">
        <w:t xml:space="preserve">persona, kas saistīta </w:t>
      </w:r>
      <w:r w:rsidRPr="00790B72">
        <w:t>ar kredītiestādi</w:t>
      </w:r>
      <w:r w:rsidR="00234D4B" w:rsidRPr="00DB2A2E">
        <w:t>,</w:t>
      </w:r>
      <w:r w:rsidRPr="00790B72" w:rsidDel="00234D4B">
        <w:t xml:space="preserve"> </w:t>
      </w:r>
      <w:r w:rsidRPr="006165A8">
        <w:t xml:space="preserve">sniedz </w:t>
      </w:r>
      <w:r>
        <w:t>kredīt</w:t>
      </w:r>
      <w:r w:rsidRPr="006165A8">
        <w:t xml:space="preserve">iestādes klientam galvojumu, kas tiek izmantots kā nodrošinājums klienta darījumos ar </w:t>
      </w:r>
      <w:r>
        <w:t>kredīt</w:t>
      </w:r>
      <w:r w:rsidRPr="006165A8">
        <w:t xml:space="preserve">iestādi, šādu galvojumu iekļauj </w:t>
      </w:r>
      <w:r w:rsidRPr="00431D6A">
        <w:t>riska darījumu</w:t>
      </w:r>
      <w:r w:rsidR="006A6174" w:rsidRPr="00DC2E29">
        <w:t xml:space="preserve"> </w:t>
      </w:r>
      <w:r w:rsidR="006A6174" w:rsidRPr="00DB2A2E">
        <w:t>ar person</w:t>
      </w:r>
      <w:r w:rsidR="00D319B4" w:rsidRPr="00DB2A2E">
        <w:t>ām,</w:t>
      </w:r>
      <w:r w:rsidR="006A6174" w:rsidRPr="00DB2A2E">
        <w:t xml:space="preserve"> kas saistīta</w:t>
      </w:r>
      <w:r w:rsidR="00D319B4" w:rsidRPr="00DB2A2E">
        <w:t>s</w:t>
      </w:r>
      <w:r w:rsidR="006A6174" w:rsidRPr="00DB2A2E">
        <w:t xml:space="preserve"> ar kredītiestādi,</w:t>
      </w:r>
      <w:r w:rsidRPr="00431D6A">
        <w:t xml:space="preserve"> kopsummā</w:t>
      </w:r>
      <w:r w:rsidRPr="006165A8">
        <w:t xml:space="preserve"> kā netiešo riska darījumu</w:t>
      </w:r>
      <w:r>
        <w:t>;</w:t>
      </w:r>
    </w:p>
    <w:p w14:paraId="242FA5CE" w14:textId="00DE59CD" w:rsidR="006165A8" w:rsidRPr="00D319B4" w:rsidRDefault="00EF6D7A" w:rsidP="00D924AD">
      <w:pPr>
        <w:pStyle w:val="NApunkts2"/>
      </w:pPr>
      <w:r w:rsidRPr="00912641">
        <w:t xml:space="preserve">riska darījumu ierobežojuma izpildi aprēķina kā </w:t>
      </w:r>
      <w:r w:rsidR="00322054" w:rsidRPr="00322054">
        <w:t xml:space="preserve">riska darījumu </w:t>
      </w:r>
      <w:r w:rsidRPr="00D319B4">
        <w:t xml:space="preserve">ar </w:t>
      </w:r>
      <w:r w:rsidR="00322054" w:rsidRPr="00DB2A2E">
        <w:t xml:space="preserve">personām, kas saistītas </w:t>
      </w:r>
      <w:r w:rsidR="00322054" w:rsidRPr="00DC2E29">
        <w:t xml:space="preserve">ar </w:t>
      </w:r>
      <w:r w:rsidRPr="00D319B4">
        <w:t>kredītiestādi</w:t>
      </w:r>
      <w:r w:rsidR="00322054" w:rsidRPr="00DB2A2E">
        <w:t>,</w:t>
      </w:r>
      <w:r w:rsidRPr="00D319B4">
        <w:t xml:space="preserve"> kopsummas attiecību pret </w:t>
      </w:r>
      <w:r w:rsidR="009C4E28" w:rsidRPr="00D319B4">
        <w:t xml:space="preserve">kredītiestādes </w:t>
      </w:r>
      <w:r w:rsidRPr="00D319B4">
        <w:t>pirmā līmeņa kapitālu;</w:t>
      </w:r>
    </w:p>
    <w:p w14:paraId="01D6B821" w14:textId="1EFF1FAB" w:rsidR="00EF6D7A" w:rsidRPr="009042D1" w:rsidRDefault="00B315FA" w:rsidP="005B42C0">
      <w:pPr>
        <w:pStyle w:val="NApunkts2"/>
      </w:pPr>
      <w:r w:rsidRPr="009042D1">
        <w:t>person</w:t>
      </w:r>
      <w:r w:rsidR="00A43C7A" w:rsidRPr="009042D1">
        <w:t>a</w:t>
      </w:r>
      <w:r w:rsidR="00336F59" w:rsidRPr="009042D1">
        <w:t>s</w:t>
      </w:r>
      <w:r w:rsidRPr="009042D1">
        <w:t xml:space="preserve">, kas saistīta </w:t>
      </w:r>
      <w:r w:rsidR="002170F3" w:rsidRPr="009042D1">
        <w:t>ar kredītiestādi</w:t>
      </w:r>
      <w:r w:rsidRPr="009042D1">
        <w:t xml:space="preserve">, </w:t>
      </w:r>
      <w:r w:rsidR="002170F3" w:rsidRPr="009042D1">
        <w:t xml:space="preserve">identifikatoru veido </w:t>
      </w:r>
      <w:r w:rsidR="003C372D" w:rsidRPr="009042D1">
        <w:t xml:space="preserve">saskaņā ar šo noteikumu </w:t>
      </w:r>
      <w:r w:rsidR="009042D1">
        <w:t>9</w:t>
      </w:r>
      <w:r w:rsidR="006D33E9" w:rsidRPr="009042D1">
        <w:t>.</w:t>
      </w:r>
      <w:r w:rsidR="00CB7425" w:rsidRPr="009042D1">
        <w:t> </w:t>
      </w:r>
      <w:r w:rsidR="006D33E9" w:rsidRPr="009042D1">
        <w:t xml:space="preserve">pielikumā </w:t>
      </w:r>
      <w:r w:rsidR="009055E6">
        <w:t>"</w:t>
      </w:r>
      <w:r w:rsidR="00537D25">
        <w:t>Norādes 8.</w:t>
      </w:r>
      <w:r w:rsidR="00742417">
        <w:t> </w:t>
      </w:r>
      <w:r w:rsidR="00537D25">
        <w:t>pielikuma "</w:t>
      </w:r>
      <w:r w:rsidR="009055E6" w:rsidRPr="009055E6">
        <w:t>Pārskats par riska darījumiem ar personām, kas saistītas ar kredītiestādi</w:t>
      </w:r>
      <w:r w:rsidR="009055E6">
        <w:t>"</w:t>
      </w:r>
      <w:r w:rsidR="00537D25">
        <w:t xml:space="preserve"> aizpil</w:t>
      </w:r>
      <w:r w:rsidR="00F31E30">
        <w:t>d</w:t>
      </w:r>
      <w:r w:rsidR="00537D25">
        <w:t>īšanai"</w:t>
      </w:r>
      <w:r w:rsidR="009042D1">
        <w:t xml:space="preserve"> </w:t>
      </w:r>
      <w:r w:rsidR="007113C4" w:rsidRPr="009042D1">
        <w:t>sniegtajām</w:t>
      </w:r>
      <w:r w:rsidR="006D33E9" w:rsidRPr="009042D1">
        <w:t xml:space="preserve"> norādēm.</w:t>
      </w:r>
      <w:r w:rsidR="007113C4" w:rsidRPr="009042D1">
        <w:t xml:space="preserve"> </w:t>
      </w:r>
    </w:p>
    <w:p w14:paraId="5420A210" w14:textId="3F1D7131" w:rsidR="007622C5" w:rsidRDefault="004A0EFA" w:rsidP="005E16AC">
      <w:pPr>
        <w:pStyle w:val="NApunkts1"/>
      </w:pPr>
      <w:r w:rsidRPr="004A0EFA">
        <w:t>Kredītiestāde</w:t>
      </w:r>
      <w:r>
        <w:t xml:space="preserve"> šo noteikumu </w:t>
      </w:r>
      <w:r w:rsidR="0000595F">
        <w:t>29</w:t>
      </w:r>
      <w:r>
        <w:t xml:space="preserve">. punktā minēto pārskatu </w:t>
      </w:r>
      <w:r w:rsidR="00084E6C">
        <w:t xml:space="preserve">sagatavo </w:t>
      </w:r>
      <w:r w:rsidR="00084E6C" w:rsidRPr="00084E6C">
        <w:t xml:space="preserve">par stāvokli kalendārā ceturkšņa pēdējā datumā </w:t>
      </w:r>
      <w:r w:rsidR="00BF63F3">
        <w:t xml:space="preserve">un </w:t>
      </w:r>
      <w:r w:rsidRPr="004A0EFA">
        <w:t xml:space="preserve">iesniedz Latvijas Bankai </w:t>
      </w:r>
      <w:r w:rsidR="00906377" w:rsidRPr="00906377">
        <w:t>līdz attiecīgajam kalendārajam ceturksnim sekojošā otrā mēneša 12.</w:t>
      </w:r>
      <w:r w:rsidR="00906377">
        <w:t> datumam</w:t>
      </w:r>
      <w:r w:rsidR="00C34FD3">
        <w:t xml:space="preserve">. </w:t>
      </w:r>
    </w:p>
    <w:p w14:paraId="086078AF" w14:textId="44EBB451" w:rsidR="008B6FE6" w:rsidRDefault="00BE529D" w:rsidP="000722BA">
      <w:pPr>
        <w:pStyle w:val="NAnodala"/>
      </w:pPr>
      <w:r>
        <w:t xml:space="preserve">Pārskata par </w:t>
      </w:r>
      <w:r w:rsidR="009775EC">
        <w:t>saņemtajām sūdzībām</w:t>
      </w:r>
      <w:r w:rsidR="009775EC" w:rsidRPr="009775EC">
        <w:t xml:space="preserve"> </w:t>
      </w:r>
      <w:r w:rsidR="009775EC">
        <w:t xml:space="preserve">sagatavošanas un </w:t>
      </w:r>
      <w:r w:rsidR="006531B5">
        <w:t>ie</w:t>
      </w:r>
      <w:r w:rsidR="009775EC" w:rsidRPr="00D7762F">
        <w:t xml:space="preserve">sniegšanas </w:t>
      </w:r>
      <w:r w:rsidR="006531B5">
        <w:t xml:space="preserve">prasības </w:t>
      </w:r>
    </w:p>
    <w:p w14:paraId="4380CC5E" w14:textId="44608FBA" w:rsidR="00285579" w:rsidRDefault="00285579" w:rsidP="00285579">
      <w:pPr>
        <w:pStyle w:val="NApunkts1"/>
      </w:pPr>
      <w:r>
        <w:t xml:space="preserve">Kredītiestāde </w:t>
      </w:r>
      <w:r w:rsidR="007E6ECD">
        <w:t xml:space="preserve">un filiāle </w:t>
      </w:r>
      <w:r>
        <w:t xml:space="preserve">sagatavo </w:t>
      </w:r>
      <w:r w:rsidR="007C1DFB">
        <w:t xml:space="preserve">un iesniedz datus atbilstoši </w:t>
      </w:r>
      <w:r>
        <w:t xml:space="preserve">šo noteikumu </w:t>
      </w:r>
      <w:hyperlink r:id="rId15" w:anchor="piel3">
        <w:r w:rsidR="002C2F66">
          <w:t>10</w:t>
        </w:r>
        <w:r>
          <w:t>. pielikum</w:t>
        </w:r>
        <w:r w:rsidR="007C1DFB">
          <w:t>am</w:t>
        </w:r>
      </w:hyperlink>
      <w:r>
        <w:t xml:space="preserve"> </w:t>
      </w:r>
      <w:r w:rsidR="007C1DFB">
        <w:t>"</w:t>
      </w:r>
      <w:r w:rsidR="007C1DFB" w:rsidRPr="007C1DFB">
        <w:t>Pārskats par saņemtajām sūdzībām</w:t>
      </w:r>
      <w:r w:rsidR="007C1DFB">
        <w:t xml:space="preserve">", kurā uzrāda </w:t>
      </w:r>
      <w:r w:rsidR="005370A5">
        <w:t>kredītiestādē saņemt</w:t>
      </w:r>
      <w:r w:rsidR="007C1DFB">
        <w:t>ās</w:t>
      </w:r>
      <w:r w:rsidR="005370A5">
        <w:t xml:space="preserve"> klientu sūdzīb</w:t>
      </w:r>
      <w:r w:rsidR="007C1DFB">
        <w:t>as</w:t>
      </w:r>
      <w:r w:rsidR="002C2F66">
        <w:t>, norādot sūdzību veidu</w:t>
      </w:r>
      <w:r w:rsidR="00537D25">
        <w:t>s</w:t>
      </w:r>
      <w:r>
        <w:t>.</w:t>
      </w:r>
    </w:p>
    <w:p w14:paraId="5740E0F5" w14:textId="27FE3D6F" w:rsidR="009775EC" w:rsidRDefault="00AF5D98" w:rsidP="00AF5D98">
      <w:pPr>
        <w:pStyle w:val="NApunkts1"/>
      </w:pPr>
      <w:r>
        <w:t xml:space="preserve">Kredītiestāde </w:t>
      </w:r>
      <w:r w:rsidR="0012439F">
        <w:t xml:space="preserve">un filiāle </w:t>
      </w:r>
      <w:r>
        <w:t xml:space="preserve">šo noteikumu </w:t>
      </w:r>
      <w:r w:rsidR="007C1DFB">
        <w:t>3</w:t>
      </w:r>
      <w:r w:rsidR="00BD4EBF">
        <w:t>2</w:t>
      </w:r>
      <w:r>
        <w:t xml:space="preserve">. punktā minēto pārskatu sagatavo par stāvokli 31. decembrī un iesniedz Latvijas Bankai līdz pārskata gadam sekojošā gada </w:t>
      </w:r>
      <w:r w:rsidR="00172465">
        <w:t>1</w:t>
      </w:r>
      <w:r>
        <w:t>. </w:t>
      </w:r>
      <w:r w:rsidR="00172465">
        <w:t>februārim</w:t>
      </w:r>
      <w:r>
        <w:t>.</w:t>
      </w:r>
    </w:p>
    <w:p w14:paraId="667EE0F9" w14:textId="77777777" w:rsidR="00051B39" w:rsidRPr="00051B39" w:rsidRDefault="00051B39" w:rsidP="00051B39">
      <w:pPr>
        <w:pStyle w:val="NApunkts1"/>
        <w:numPr>
          <w:ilvl w:val="0"/>
          <w:numId w:val="0"/>
        </w:numPr>
        <w:rPr>
          <w:b/>
          <w:bCs/>
        </w:rPr>
      </w:pPr>
      <w:r w:rsidRPr="00051B39">
        <w:rPr>
          <w:b/>
          <w:bCs/>
        </w:rPr>
        <w:t>X.</w:t>
      </w:r>
      <w:r w:rsidRPr="00051B39">
        <w:rPr>
          <w:b/>
          <w:bCs/>
          <w:vertAlign w:val="superscript"/>
        </w:rPr>
        <w:t>1</w:t>
      </w:r>
      <w:r w:rsidRPr="00051B39">
        <w:rPr>
          <w:b/>
          <w:bCs/>
        </w:rPr>
        <w:t xml:space="preserve"> Aktīvo klientu skaita pārskata sagatavošanas un iesniegšanas prasības </w:t>
      </w:r>
    </w:p>
    <w:p w14:paraId="2C89AF9D" w14:textId="77777777" w:rsidR="00051B39" w:rsidRDefault="00051B39" w:rsidP="00051B39">
      <w:pPr>
        <w:pStyle w:val="NApunkts1"/>
        <w:numPr>
          <w:ilvl w:val="0"/>
          <w:numId w:val="0"/>
        </w:numPr>
      </w:pPr>
      <w:r>
        <w:lastRenderedPageBreak/>
        <w:t>33.</w:t>
      </w:r>
      <w:r w:rsidRPr="00B93DD5">
        <w:rPr>
          <w:vertAlign w:val="superscript"/>
        </w:rPr>
        <w:t>1</w:t>
      </w:r>
      <w:r>
        <w:t xml:space="preserve"> Kredītiestāde un filiāle, kas atbilst </w:t>
      </w:r>
      <w:r w:rsidRPr="006854C7">
        <w:t>Kredītiestāžu likuma 73.</w:t>
      </w:r>
      <w:r w:rsidRPr="006854C7">
        <w:rPr>
          <w:vertAlign w:val="superscript"/>
        </w:rPr>
        <w:t>1</w:t>
      </w:r>
      <w:r>
        <w:rPr>
          <w:vertAlign w:val="superscript"/>
        </w:rPr>
        <w:t> </w:t>
      </w:r>
      <w:r w:rsidRPr="006854C7">
        <w:t>panta pirmajā daļā</w:t>
      </w:r>
      <w:r>
        <w:t xml:space="preserve"> minētajiem kritērijiem (turpmāk – </w:t>
      </w:r>
      <w:r w:rsidRPr="006854C7">
        <w:t>Kredītiestāžu likuma 73.</w:t>
      </w:r>
      <w:r w:rsidRPr="006854C7">
        <w:rPr>
          <w:vertAlign w:val="superscript"/>
        </w:rPr>
        <w:t>1</w:t>
      </w:r>
      <w:r>
        <w:rPr>
          <w:vertAlign w:val="superscript"/>
        </w:rPr>
        <w:t> </w:t>
      </w:r>
      <w:r w:rsidRPr="006854C7">
        <w:t>panta pirmajā daļā</w:t>
      </w:r>
      <w:r>
        <w:t xml:space="preserve"> minētā kredītiestāde), sagatavo un iesniedz datus atbilstoši šo noteikumu 11. pielikumam "Aktīvo klientu skaita pārskats", kurā norāda aktīvo klientu skaitu Latvijas pašvaldību administratīvajās teritorijās atbilstoši šādu klientu norādītajai dzīvesvietas adresei.</w:t>
      </w:r>
    </w:p>
    <w:p w14:paraId="3922D6E1" w14:textId="77777777" w:rsidR="00051B39" w:rsidRDefault="00051B39" w:rsidP="00051B39">
      <w:pPr>
        <w:pStyle w:val="NApunkts1"/>
        <w:numPr>
          <w:ilvl w:val="0"/>
          <w:numId w:val="0"/>
        </w:numPr>
      </w:pPr>
      <w:r>
        <w:t>33.</w:t>
      </w:r>
      <w:r>
        <w:rPr>
          <w:vertAlign w:val="superscript"/>
        </w:rPr>
        <w:t>2</w:t>
      </w:r>
      <w:r>
        <w:t xml:space="preserve"> </w:t>
      </w:r>
      <w:r w:rsidRPr="006854C7">
        <w:t>Kredītiestāžu likuma 73.</w:t>
      </w:r>
      <w:r w:rsidRPr="006854C7">
        <w:rPr>
          <w:vertAlign w:val="superscript"/>
        </w:rPr>
        <w:t>1</w:t>
      </w:r>
      <w:r>
        <w:rPr>
          <w:vertAlign w:val="superscript"/>
        </w:rPr>
        <w:t> </w:t>
      </w:r>
      <w:r w:rsidRPr="006854C7">
        <w:t>panta pirmajā daļā</w:t>
      </w:r>
      <w:r>
        <w:t xml:space="preserve"> minētā kredītiestāde sagatavo šo noteikumu 33.</w:t>
      </w:r>
      <w:r w:rsidRPr="00B93DD5">
        <w:rPr>
          <w:vertAlign w:val="superscript"/>
        </w:rPr>
        <w:t>1</w:t>
      </w:r>
      <w:r>
        <w:rPr>
          <w:vertAlign w:val="superscript"/>
        </w:rPr>
        <w:t> </w:t>
      </w:r>
      <w:r>
        <w:t>punktā minēto pārskatu</w:t>
      </w:r>
      <w:r w:rsidDel="000670B3">
        <w:t>,</w:t>
      </w:r>
      <w:r>
        <w:t xml:space="preserve"> ievērojot šādas prasības:</w:t>
      </w:r>
    </w:p>
    <w:p w14:paraId="089A3C1A" w14:textId="77777777" w:rsidR="00051B39" w:rsidRDefault="00051B39" w:rsidP="00051B39">
      <w:pPr>
        <w:pStyle w:val="NApunkts1"/>
        <w:numPr>
          <w:ilvl w:val="0"/>
          <w:numId w:val="0"/>
        </w:numPr>
        <w:spacing w:before="0"/>
      </w:pPr>
      <w:r>
        <w:t>33.</w:t>
      </w:r>
      <w:r>
        <w:rPr>
          <w:vertAlign w:val="superscript"/>
        </w:rPr>
        <w:t>2</w:t>
      </w:r>
      <w:r>
        <w:t xml:space="preserve">1. aktīvais klients ir </w:t>
      </w:r>
      <w:r w:rsidRPr="00923858">
        <w:t>klients, kurš ir fiziskā persona</w:t>
      </w:r>
      <w:r>
        <w:t xml:space="preserve"> – rezidents –</w:t>
      </w:r>
      <w:r w:rsidRPr="00923858">
        <w:t xml:space="preserve"> un no kura maksājumu kontiem, kas atvērti </w:t>
      </w:r>
      <w:r>
        <w:t xml:space="preserve">attiecīgajā </w:t>
      </w:r>
      <w:r w:rsidRPr="006854C7">
        <w:t>Kredītiestāžu likuma 73.</w:t>
      </w:r>
      <w:r w:rsidRPr="006854C7">
        <w:rPr>
          <w:vertAlign w:val="superscript"/>
        </w:rPr>
        <w:t>1</w:t>
      </w:r>
      <w:r>
        <w:rPr>
          <w:vertAlign w:val="superscript"/>
        </w:rPr>
        <w:t> </w:t>
      </w:r>
      <w:r w:rsidRPr="006854C7">
        <w:t>panta pirmajā daļā</w:t>
      </w:r>
      <w:r>
        <w:t xml:space="preserve"> minētajā </w:t>
      </w:r>
      <w:r w:rsidRPr="00E02C0A">
        <w:t>kredītiestādē,</w:t>
      </w:r>
      <w:r w:rsidRPr="00923858">
        <w:t xml:space="preserve"> pēdējo sešu mēnešu laikā veikti vismaz divi </w:t>
      </w:r>
      <w:r w:rsidRPr="00E02C0A">
        <w:t>maksājumi, kuri nav Kredītiestāžu likuma 73.</w:t>
      </w:r>
      <w:r w:rsidRPr="00E02C0A">
        <w:rPr>
          <w:vertAlign w:val="superscript"/>
        </w:rPr>
        <w:t>1 </w:t>
      </w:r>
      <w:r w:rsidRPr="00E02C0A">
        <w:t>panta pirmajā daļā minētās kredītiestādes</w:t>
      </w:r>
      <w:r w:rsidRPr="00923858">
        <w:t xml:space="preserve"> piemērota pakalpojuma maksa par maksājumu pakalpojumu vai ar maksājumu kontu saistītu pakalpojum</w:t>
      </w:r>
      <w:r>
        <w:t>u;</w:t>
      </w:r>
    </w:p>
    <w:p w14:paraId="20005411" w14:textId="77777777" w:rsidR="00051B39" w:rsidRDefault="00051B39" w:rsidP="00051B39">
      <w:pPr>
        <w:pStyle w:val="NApunkts1"/>
        <w:numPr>
          <w:ilvl w:val="0"/>
          <w:numId w:val="0"/>
        </w:numPr>
        <w:spacing w:before="0"/>
      </w:pPr>
      <w:r>
        <w:t>33.</w:t>
      </w:r>
      <w:r>
        <w:rPr>
          <w:vertAlign w:val="superscript"/>
        </w:rPr>
        <w:t>2</w:t>
      </w:r>
      <w:r>
        <w:t xml:space="preserve">2. ailē "Kods" un ailē "Administratīvās teritorijas nosaukums" norāda attiecīgi administratīvās teritorijas septiņu zīmju kodu un administratīvās teritorijas nosaukumu saskaņā ar attiecīgi ailē "Kods" un ailē "Nosaukums; pašvaldība" norādītajām vērtībām </w:t>
      </w:r>
      <w:r w:rsidRPr="001F198A">
        <w:t>nacionāl</w:t>
      </w:r>
      <w:r>
        <w:t>ajā</w:t>
      </w:r>
      <w:r w:rsidRPr="001F198A">
        <w:t xml:space="preserve"> statistisk</w:t>
      </w:r>
      <w:r>
        <w:t>ajā</w:t>
      </w:r>
      <w:r w:rsidRPr="001F198A">
        <w:t xml:space="preserve"> klasifikācij</w:t>
      </w:r>
      <w:r>
        <w:t>ā</w:t>
      </w:r>
      <w:r w:rsidRPr="001F198A">
        <w:t xml:space="preserve"> "Administratīvo teritoriju un teritoriālā iedalījuma vienību klasifikators"</w:t>
      </w:r>
      <w:r>
        <w:t xml:space="preserve"> atbilstoši Ministru kabineta 2021. gada 15. jūnija noteikumu Nr. 379 "</w:t>
      </w:r>
      <w:r w:rsidRPr="001F198A">
        <w:t>Administratīvo teritoriju un teritoriālā iedalījuma vienību klasifikatora noteikumi</w:t>
      </w:r>
      <w:r>
        <w:t>" pielikumam "</w:t>
      </w:r>
      <w:r w:rsidRPr="001F198A">
        <w:t>Administratīvo teritoriju un teritoriālā iedalījuma vienību klasifikators</w:t>
      </w:r>
      <w:r>
        <w:t>";</w:t>
      </w:r>
    </w:p>
    <w:p w14:paraId="47A5C081" w14:textId="77777777" w:rsidR="00051B39" w:rsidRPr="002F5AFD" w:rsidRDefault="00051B39" w:rsidP="00051B39">
      <w:pPr>
        <w:pStyle w:val="NApunkts1"/>
        <w:numPr>
          <w:ilvl w:val="0"/>
          <w:numId w:val="0"/>
        </w:numPr>
        <w:spacing w:before="0"/>
      </w:pPr>
      <w:r>
        <w:t>33.</w:t>
      </w:r>
      <w:r>
        <w:rPr>
          <w:vertAlign w:val="superscript"/>
        </w:rPr>
        <w:t>2</w:t>
      </w:r>
      <w:r>
        <w:t>3. ailē "Aktīvo klientu skaits" norāda aktīvo klientu skaitu atbilstoši šādu klientu norādītajai attiecīgās administratīvās teritorijas dzīvesvietas adresei;</w:t>
      </w:r>
    </w:p>
    <w:p w14:paraId="3CD6F4C6" w14:textId="77777777" w:rsidR="00051B39" w:rsidRDefault="00051B39" w:rsidP="00051B39">
      <w:pPr>
        <w:pStyle w:val="NApunkts1"/>
        <w:numPr>
          <w:ilvl w:val="0"/>
          <w:numId w:val="0"/>
        </w:numPr>
        <w:spacing w:before="0"/>
      </w:pPr>
      <w:r>
        <w:t>33.</w:t>
      </w:r>
      <w:r>
        <w:rPr>
          <w:vertAlign w:val="superscript"/>
        </w:rPr>
        <w:t>2</w:t>
      </w:r>
      <w:r>
        <w:t xml:space="preserve">4. ja aktīvais klients ir norādījis </w:t>
      </w:r>
      <w:r w:rsidRPr="006854C7">
        <w:t>Kredītiestāžu likuma 73.</w:t>
      </w:r>
      <w:r w:rsidRPr="006854C7">
        <w:rPr>
          <w:vertAlign w:val="superscript"/>
        </w:rPr>
        <w:t>1</w:t>
      </w:r>
      <w:r>
        <w:rPr>
          <w:vertAlign w:val="superscript"/>
        </w:rPr>
        <w:t> </w:t>
      </w:r>
      <w:r w:rsidRPr="006854C7">
        <w:t>panta pirmajā daļā</w:t>
      </w:r>
      <w:r>
        <w:t xml:space="preserve"> minētajai </w:t>
      </w:r>
      <w:r w:rsidRPr="00690E02">
        <w:t>kredītiestādei</w:t>
      </w:r>
      <w:r>
        <w:t xml:space="preserve"> vairākas dzīvesvietas adreses dažādu Latvijas pašvaldību administratīvajās teritorijās, par noteicošo atzīstama tā klienta norādītā dzīvesvietas adrese, kuru klients norādījis kā primāro saziņas adresi (kontaktadresi);</w:t>
      </w:r>
    </w:p>
    <w:p w14:paraId="1D791697" w14:textId="77777777" w:rsidR="00051B39" w:rsidRPr="00080BDB" w:rsidRDefault="00051B39" w:rsidP="00051B39">
      <w:pPr>
        <w:pStyle w:val="NApunkts1"/>
        <w:numPr>
          <w:ilvl w:val="0"/>
          <w:numId w:val="0"/>
        </w:numPr>
        <w:spacing w:before="0"/>
      </w:pPr>
      <w:r>
        <w:t>33.</w:t>
      </w:r>
      <w:r>
        <w:rPr>
          <w:vertAlign w:val="superscript"/>
        </w:rPr>
        <w:t>2</w:t>
      </w:r>
      <w:r>
        <w:t xml:space="preserve">5. rindā "Kopā" norāda </w:t>
      </w:r>
      <w:r w:rsidRPr="006854C7">
        <w:t>Kredītiestāžu likuma 73.</w:t>
      </w:r>
      <w:r w:rsidRPr="006854C7">
        <w:rPr>
          <w:vertAlign w:val="superscript"/>
        </w:rPr>
        <w:t>1</w:t>
      </w:r>
      <w:r>
        <w:rPr>
          <w:vertAlign w:val="superscript"/>
        </w:rPr>
        <w:t> </w:t>
      </w:r>
      <w:r w:rsidRPr="006854C7">
        <w:t>panta pirmajā daļā</w:t>
      </w:r>
      <w:r>
        <w:t xml:space="preserve"> minētās kredītiestādes kopējo aktīvo klientu skaitu Latvijā</w:t>
      </w:r>
      <w:r w:rsidRPr="00BB6871">
        <w:t>.</w:t>
      </w:r>
      <w:r>
        <w:t xml:space="preserve">  </w:t>
      </w:r>
    </w:p>
    <w:p w14:paraId="5D2ADDCA" w14:textId="7C40D64C" w:rsidR="00840034" w:rsidRPr="006D3C06" w:rsidRDefault="00051B39" w:rsidP="000722BA">
      <w:pPr>
        <w:pStyle w:val="NAnodala"/>
      </w:pPr>
      <w:r>
        <w:t>33.</w:t>
      </w:r>
      <w:r>
        <w:rPr>
          <w:vertAlign w:val="superscript"/>
        </w:rPr>
        <w:t>3</w:t>
      </w:r>
      <w:r>
        <w:t xml:space="preserve"> Šo noteikumu 33.</w:t>
      </w:r>
      <w:r w:rsidRPr="00BB6871">
        <w:rPr>
          <w:vertAlign w:val="superscript"/>
        </w:rPr>
        <w:t>1</w:t>
      </w:r>
      <w:r>
        <w:t> punktā minēto pārskatu</w:t>
      </w:r>
      <w:r w:rsidRPr="0042563E">
        <w:t xml:space="preserve"> </w:t>
      </w:r>
      <w:r w:rsidRPr="006854C7">
        <w:t>Kredītiestāžu likuma 73.</w:t>
      </w:r>
      <w:r w:rsidRPr="006854C7">
        <w:rPr>
          <w:vertAlign w:val="superscript"/>
        </w:rPr>
        <w:t>1</w:t>
      </w:r>
      <w:r>
        <w:t> </w:t>
      </w:r>
      <w:r w:rsidRPr="006854C7">
        <w:t>panta pirmajā daļā</w:t>
      </w:r>
      <w:r>
        <w:t xml:space="preserve"> minētā kredītiestāde</w:t>
      </w:r>
      <w:r w:rsidRPr="0042563E">
        <w:t xml:space="preserve"> sagatavo par stāvokli </w:t>
      </w:r>
      <w:r>
        <w:t>katra kalendārā pusgada pēdējā datumā (30. jūnijā un 31. decembrī)</w:t>
      </w:r>
      <w:r w:rsidRPr="0042563E">
        <w:t xml:space="preserve"> </w:t>
      </w:r>
      <w:r>
        <w:t xml:space="preserve">un </w:t>
      </w:r>
      <w:r w:rsidRPr="0042563E">
        <w:t xml:space="preserve">iesniedz Latvijas Bankai līdz </w:t>
      </w:r>
      <w:r w:rsidRPr="002833C7">
        <w:t xml:space="preserve">attiecīgi </w:t>
      </w:r>
      <w:r>
        <w:t>31</w:t>
      </w:r>
      <w:r w:rsidRPr="00BB6871">
        <w:t>.</w:t>
      </w:r>
      <w:r>
        <w:t> jūlijam</w:t>
      </w:r>
      <w:r w:rsidRPr="00BB6871">
        <w:t xml:space="preserve"> un </w:t>
      </w:r>
      <w:r>
        <w:t>30. </w:t>
      </w:r>
      <w:r w:rsidRPr="00BB6871">
        <w:t>janvārim</w:t>
      </w:r>
      <w:r>
        <w:t>.</w:t>
      </w:r>
      <w:r w:rsidR="00867E85">
        <w:t xml:space="preserve"> </w:t>
      </w:r>
      <w:r w:rsidR="00840034" w:rsidRPr="006D3C06">
        <w:t>Noslēguma jautājumi</w:t>
      </w:r>
    </w:p>
    <w:p w14:paraId="1A210342" w14:textId="77777777" w:rsidR="005700FB" w:rsidRDefault="00840034" w:rsidP="00840034">
      <w:pPr>
        <w:pStyle w:val="NApunkts1"/>
      </w:pPr>
      <w:r>
        <w:t>Atzīt par spēku zaudējušiem</w:t>
      </w:r>
      <w:r w:rsidR="005700FB">
        <w:t>:</w:t>
      </w:r>
    </w:p>
    <w:p w14:paraId="6BB737AD" w14:textId="0C6489C9" w:rsidR="005700FB" w:rsidRDefault="00840034" w:rsidP="005700FB">
      <w:pPr>
        <w:pStyle w:val="NApunkts2"/>
      </w:pPr>
      <w:r>
        <w:t xml:space="preserve"> </w:t>
      </w:r>
      <w:r w:rsidR="00622120">
        <w:t>Finanšu un kapitāla tirgus komisijas 2020.</w:t>
      </w:r>
      <w:r w:rsidR="00B912D5">
        <w:t> </w:t>
      </w:r>
      <w:r w:rsidR="00622120">
        <w:t>gada 27.</w:t>
      </w:r>
      <w:r w:rsidR="00B912D5">
        <w:t> </w:t>
      </w:r>
      <w:r w:rsidR="00622120">
        <w:t>oktobra normatīvos noteikumus Nr.</w:t>
      </w:r>
      <w:r w:rsidR="00B912D5">
        <w:t> </w:t>
      </w:r>
      <w:r w:rsidR="00622120">
        <w:t>203 "Uzraudzības finanšu pārskatu sagatavošanas normatīvie noteikumi"</w:t>
      </w:r>
      <w:r w:rsidR="00784550">
        <w:t xml:space="preserve"> (</w:t>
      </w:r>
      <w:r w:rsidR="005548D1">
        <w:t xml:space="preserve">Latvijas Vēstnesis, </w:t>
      </w:r>
      <w:r w:rsidR="00AB7859">
        <w:t xml:space="preserve">2020, </w:t>
      </w:r>
      <w:r w:rsidR="00FF5391">
        <w:t>Nr.</w:t>
      </w:r>
      <w:r w:rsidR="00246DF5">
        <w:t> </w:t>
      </w:r>
      <w:r w:rsidR="005548D1">
        <w:t>214</w:t>
      </w:r>
      <w:r w:rsidR="00220DD1">
        <w:t>; 2021, Nr. 109</w:t>
      </w:r>
      <w:r w:rsidR="005548D1">
        <w:t>)</w:t>
      </w:r>
      <w:r w:rsidR="009C4313">
        <w:t>;</w:t>
      </w:r>
    </w:p>
    <w:p w14:paraId="1FF88803" w14:textId="6F1D06A8" w:rsidR="009336E5" w:rsidRDefault="009336E5" w:rsidP="005700FB">
      <w:pPr>
        <w:pStyle w:val="NApunkts2"/>
      </w:pPr>
      <w:r>
        <w:t>Finanšu un kapitāla tirgus komisijas</w:t>
      </w:r>
      <w:r w:rsidR="000137B2" w:rsidRPr="000137B2">
        <w:t xml:space="preserve"> 2020.</w:t>
      </w:r>
      <w:r w:rsidR="00246DF5">
        <w:t> </w:t>
      </w:r>
      <w:r w:rsidR="000137B2" w:rsidRPr="000137B2">
        <w:t>gada 8.</w:t>
      </w:r>
      <w:r w:rsidR="00246DF5">
        <w:t> </w:t>
      </w:r>
      <w:r w:rsidR="000137B2" w:rsidRPr="000137B2">
        <w:t>decembr</w:t>
      </w:r>
      <w:r w:rsidR="000137B2">
        <w:t xml:space="preserve">a normatīvos noteikumus Nr. 233 </w:t>
      </w:r>
      <w:r w:rsidR="00037BAF">
        <w:t>"</w:t>
      </w:r>
      <w:r w:rsidR="00037BAF" w:rsidRPr="00037BAF">
        <w:t>Pārskatu par kredītiestāžu finansēšanas plāniem normatīvie noteikumi</w:t>
      </w:r>
      <w:r w:rsidR="00037BAF">
        <w:t>" (</w:t>
      </w:r>
      <w:r w:rsidR="00FF5391" w:rsidRPr="00FF5391">
        <w:t>Latvijas Vēstnesis, 2020</w:t>
      </w:r>
      <w:r w:rsidR="00AB7859">
        <w:t>,</w:t>
      </w:r>
      <w:r w:rsidR="00FF5391" w:rsidRPr="00FF5391">
        <w:t xml:space="preserve"> </w:t>
      </w:r>
      <w:r w:rsidR="00FF5391">
        <w:t>Nr.</w:t>
      </w:r>
      <w:r w:rsidR="00246DF5">
        <w:t> </w:t>
      </w:r>
      <w:r w:rsidR="00FF5391" w:rsidRPr="00FF5391">
        <w:t>241</w:t>
      </w:r>
      <w:r w:rsidR="00AB7859">
        <w:t>)</w:t>
      </w:r>
      <w:r w:rsidR="006B5728">
        <w:t>;</w:t>
      </w:r>
    </w:p>
    <w:p w14:paraId="1B60B44E" w14:textId="6F6F771F" w:rsidR="005700FB" w:rsidRDefault="000D4F35" w:rsidP="005700FB">
      <w:pPr>
        <w:pStyle w:val="NApunkts2"/>
      </w:pPr>
      <w:r>
        <w:t>Finanšu un kapitāla tirgus komisijas 2022.</w:t>
      </w:r>
      <w:r w:rsidR="00B912D5">
        <w:t> </w:t>
      </w:r>
      <w:r>
        <w:t>gada 15.</w:t>
      </w:r>
      <w:r w:rsidR="00B912D5">
        <w:t> </w:t>
      </w:r>
      <w:r>
        <w:t>novembra normatīvos noteikumus Nr.</w:t>
      </w:r>
      <w:r w:rsidR="00B912D5">
        <w:t> </w:t>
      </w:r>
      <w:r>
        <w:t>200 "Uzraudzībai papildus nepieciešamo pārskatu sagatavošanas normatīvie noteikumi"</w:t>
      </w:r>
      <w:r w:rsidR="00C17A95">
        <w:t xml:space="preserve"> </w:t>
      </w:r>
      <w:r w:rsidR="00DB3B42">
        <w:t xml:space="preserve">(Latvijas Vēstnesis, </w:t>
      </w:r>
      <w:r w:rsidR="00AB7859">
        <w:t xml:space="preserve">2022, </w:t>
      </w:r>
      <w:r w:rsidR="00FF5391">
        <w:t>Nr.</w:t>
      </w:r>
      <w:r w:rsidR="00AB7859">
        <w:t> </w:t>
      </w:r>
      <w:r w:rsidR="00DB3B42">
        <w:t>225)</w:t>
      </w:r>
      <w:r w:rsidR="009C4313">
        <w:t>;</w:t>
      </w:r>
    </w:p>
    <w:p w14:paraId="2F43D5BC" w14:textId="45F8AB2C" w:rsidR="07FC49C8" w:rsidRDefault="07FC49C8" w:rsidP="3859E024">
      <w:pPr>
        <w:pStyle w:val="NApunkts2"/>
      </w:pPr>
      <w:r>
        <w:t>Finanšu un kapitāla tirgus komisijas 2020.</w:t>
      </w:r>
      <w:r w:rsidR="00B912D5">
        <w:t> </w:t>
      </w:r>
      <w:r>
        <w:t>gada 1.</w:t>
      </w:r>
      <w:r w:rsidR="00B912D5">
        <w:t> </w:t>
      </w:r>
      <w:r>
        <w:t>septembra normatīvos noteikumus Nr.</w:t>
      </w:r>
      <w:r w:rsidR="00B912D5">
        <w:t> </w:t>
      </w:r>
      <w:r>
        <w:t>141 "Informācijas par operacionālā riska notikumu iestāšanās gadījumiem sagatavošanas un iesniegšanas normatīvie noteikumi" (</w:t>
      </w:r>
      <w:r w:rsidRPr="007B164E">
        <w:t>Latvijas Vēstnesis, 2020, Nr.</w:t>
      </w:r>
      <w:r w:rsidR="00AB7859">
        <w:t> </w:t>
      </w:r>
      <w:r w:rsidRPr="007B164E">
        <w:t>177</w:t>
      </w:r>
      <w:r w:rsidR="00A50013">
        <w:t>; 2022, Nr. 235</w:t>
      </w:r>
      <w:r>
        <w:t>);</w:t>
      </w:r>
    </w:p>
    <w:p w14:paraId="6EF8EFA5" w14:textId="1F894DA0" w:rsidR="005A709D" w:rsidRDefault="00C17A95" w:rsidP="005700FB">
      <w:pPr>
        <w:pStyle w:val="NApunkts2"/>
      </w:pPr>
      <w:r>
        <w:t>Finanšu un kapitāla tirgus komisijas 2020.</w:t>
      </w:r>
      <w:r w:rsidR="00B912D5">
        <w:t> </w:t>
      </w:r>
      <w:r>
        <w:t xml:space="preserve">gada </w:t>
      </w:r>
      <w:r w:rsidR="005357C7">
        <w:t>4.</w:t>
      </w:r>
      <w:r w:rsidR="00AB7859">
        <w:t> </w:t>
      </w:r>
      <w:r w:rsidR="005357C7">
        <w:t xml:space="preserve">augusta </w:t>
      </w:r>
      <w:r w:rsidR="002B6367">
        <w:t>normatīvos noteikumus Nr.</w:t>
      </w:r>
      <w:r w:rsidR="00B912D5">
        <w:t> </w:t>
      </w:r>
      <w:r w:rsidR="002B6367">
        <w:t xml:space="preserve">124 </w:t>
      </w:r>
      <w:r w:rsidR="00467C41">
        <w:t>"</w:t>
      </w:r>
      <w:r w:rsidR="002B6367">
        <w:t>Informācijas par pārņemto nekustamo īpašumu sagatavošanas normatīvie noteikumi</w:t>
      </w:r>
      <w:r w:rsidR="00467C41">
        <w:t>"</w:t>
      </w:r>
      <w:r w:rsidR="00DF1EA0">
        <w:t xml:space="preserve"> (</w:t>
      </w:r>
      <w:r w:rsidR="00BE067C">
        <w:t>Latvijas Vēstnesis, 2020</w:t>
      </w:r>
      <w:r w:rsidR="00AB7859">
        <w:t>,</w:t>
      </w:r>
      <w:r w:rsidR="00BE067C">
        <w:t xml:space="preserve"> </w:t>
      </w:r>
      <w:r w:rsidR="004622EC">
        <w:t>Nr.</w:t>
      </w:r>
      <w:r w:rsidR="00AB7859">
        <w:t> </w:t>
      </w:r>
      <w:r w:rsidR="00BE067C">
        <w:t>155)</w:t>
      </w:r>
      <w:r w:rsidR="005A709D">
        <w:t>;</w:t>
      </w:r>
    </w:p>
    <w:p w14:paraId="508B6453" w14:textId="46355D61" w:rsidR="00840034" w:rsidRPr="006A07E4" w:rsidRDefault="00BF73BA" w:rsidP="005700FB">
      <w:pPr>
        <w:pStyle w:val="NApunkts2"/>
      </w:pPr>
      <w:r w:rsidRPr="00BF73BA">
        <w:lastRenderedPageBreak/>
        <w:t>Finanšu un kapitāla tirgus komisijas 2020.</w:t>
      </w:r>
      <w:r>
        <w:t> </w:t>
      </w:r>
      <w:r w:rsidRPr="00BF73BA">
        <w:t xml:space="preserve">gada </w:t>
      </w:r>
      <w:r w:rsidR="00656083">
        <w:t xml:space="preserve">20. oktobra </w:t>
      </w:r>
      <w:r w:rsidR="00656083" w:rsidRPr="00656083">
        <w:t>normatīvos noteikumus Nr.</w:t>
      </w:r>
      <w:r w:rsidR="00656083">
        <w:t> 191 "</w:t>
      </w:r>
      <w:r w:rsidR="007F323D" w:rsidRPr="007F323D">
        <w:t xml:space="preserve">Ar iestādi saistīto personu riska darījumu ierobežojuma izpildes normatīvie </w:t>
      </w:r>
      <w:r w:rsidR="007F323D" w:rsidRPr="006A07E4">
        <w:t>noteikumi</w:t>
      </w:r>
      <w:r w:rsidR="00467C41" w:rsidRPr="006A07E4">
        <w:t>" (Latvijas Vēstnesis, 2020, Nr.</w:t>
      </w:r>
      <w:r w:rsidR="00463784" w:rsidRPr="006A07E4">
        <w:t> 210</w:t>
      </w:r>
      <w:r w:rsidR="00707311" w:rsidRPr="006A07E4">
        <w:t>; 2021, Nr. 111; 2022, Nr. 122</w:t>
      </w:r>
      <w:r w:rsidR="00467C41" w:rsidRPr="006A07E4">
        <w:t>)</w:t>
      </w:r>
      <w:r w:rsidR="00784550" w:rsidRPr="006A07E4">
        <w:t>.</w:t>
      </w:r>
    </w:p>
    <w:p w14:paraId="4C1505CF" w14:textId="1D24C069" w:rsidR="00A14220" w:rsidRPr="007542D2" w:rsidRDefault="00EA15D4" w:rsidP="00D143D7">
      <w:pPr>
        <w:pStyle w:val="NApunkts1"/>
        <w:keepNext/>
        <w:keepLines/>
      </w:pPr>
      <w:r w:rsidRPr="006A07E4">
        <w:t>Š</w:t>
      </w:r>
      <w:r w:rsidR="00A17A3D" w:rsidRPr="006A07E4">
        <w:t>o</w:t>
      </w:r>
      <w:r w:rsidR="00CD7B5A" w:rsidRPr="006A07E4">
        <w:t xml:space="preserve"> noteikumu </w:t>
      </w:r>
      <w:r w:rsidR="00EA4774" w:rsidRPr="006A07E4">
        <w:t>VI</w:t>
      </w:r>
      <w:r w:rsidR="00DB7D1E">
        <w:t xml:space="preserve"> un</w:t>
      </w:r>
      <w:r w:rsidR="00A17A3D" w:rsidRPr="006A07E4">
        <w:t xml:space="preserve"> </w:t>
      </w:r>
      <w:r w:rsidR="00EA4774" w:rsidRPr="006A07E4">
        <w:t>VII</w:t>
      </w:r>
      <w:r w:rsidR="00B3250C">
        <w:t> </w:t>
      </w:r>
      <w:r w:rsidR="00DB7D1E">
        <w:t xml:space="preserve">nodaļu </w:t>
      </w:r>
      <w:r w:rsidR="00A14220">
        <w:t xml:space="preserve">piemēro pārskatiem no </w:t>
      </w:r>
      <w:r w:rsidR="00DF1E8B" w:rsidRPr="006A07E4">
        <w:t>2025. gada 1. janvār</w:t>
      </w:r>
      <w:r w:rsidR="00A14220">
        <w:t>a</w:t>
      </w:r>
      <w:r w:rsidR="00D143D7">
        <w:t>.</w:t>
      </w:r>
      <w:r w:rsidR="00E74C56">
        <w:t xml:space="preserve"> </w:t>
      </w:r>
      <w:r w:rsidR="00E13F85">
        <w:t xml:space="preserve">Šo noteikumu </w:t>
      </w:r>
      <w:r w:rsidR="00E13F85" w:rsidRPr="006A07E4">
        <w:t>VI</w:t>
      </w:r>
      <w:r w:rsidR="00E13F85">
        <w:t xml:space="preserve"> un</w:t>
      </w:r>
      <w:r w:rsidR="00E13F85" w:rsidRPr="006A07E4">
        <w:t xml:space="preserve"> VII</w:t>
      </w:r>
      <w:r w:rsidR="00B3250C">
        <w:t> </w:t>
      </w:r>
      <w:r w:rsidR="00E13F85">
        <w:t>nodaļā minētajiem p</w:t>
      </w:r>
      <w:r w:rsidR="00A14220">
        <w:t>ārskatiem</w:t>
      </w:r>
      <w:r w:rsidR="00D2713D">
        <w:t xml:space="preserve"> </w:t>
      </w:r>
      <w:r w:rsidR="004526F7">
        <w:t xml:space="preserve">par </w:t>
      </w:r>
      <w:r w:rsidR="00D2713D" w:rsidRPr="006A07E4">
        <w:t>2024. gad</w:t>
      </w:r>
      <w:r w:rsidR="00D2713D">
        <w:t xml:space="preserve">u </w:t>
      </w:r>
      <w:r w:rsidR="00A14220" w:rsidRPr="006A07E4">
        <w:t xml:space="preserve">piemēro </w:t>
      </w:r>
      <w:r w:rsidR="00A21F59">
        <w:t>Finanšu un kapitāla tirgus komisijas 2022. gada 15. novembra normatīvos noteikumus Nr. 200 "Uzraudzībai papildus nepieciešamo pārskatu sagatavošanas normatīvie noteikumi"</w:t>
      </w:r>
      <w:r w:rsidR="009512ED">
        <w:t>.</w:t>
      </w:r>
      <w:r w:rsidR="00DE5C71">
        <w:t xml:space="preserve"> </w:t>
      </w:r>
      <w:r w:rsidR="009E2596">
        <w:t>Minētos p</w:t>
      </w:r>
      <w:r w:rsidR="00E36D43">
        <w:t>ārskatus</w:t>
      </w:r>
      <w:r w:rsidR="00D358BE">
        <w:t xml:space="preserve"> par</w:t>
      </w:r>
      <w:r w:rsidR="00DE5C71">
        <w:t xml:space="preserve"> 2024. gada </w:t>
      </w:r>
      <w:r w:rsidR="00537D25">
        <w:t>4. </w:t>
      </w:r>
      <w:r w:rsidR="00DE5C71">
        <w:t>ceturksni</w:t>
      </w:r>
      <w:r w:rsidR="002C2F66" w:rsidRPr="007542D2">
        <w:rPr>
          <w:rStyle w:val="ui-provider"/>
        </w:rPr>
        <w:t xml:space="preserve"> iesniedz Latvijas Bankai līdz 2025. gada 1. </w:t>
      </w:r>
      <w:r w:rsidR="007542D2" w:rsidRPr="001F4815">
        <w:rPr>
          <w:rStyle w:val="ui-provider"/>
        </w:rPr>
        <w:t>februārim</w:t>
      </w:r>
      <w:r w:rsidR="002C2F66" w:rsidRPr="007542D2">
        <w:rPr>
          <w:rStyle w:val="ui-provider"/>
        </w:rPr>
        <w:t>.</w:t>
      </w:r>
    </w:p>
    <w:p w14:paraId="2C3964CC" w14:textId="71B2EB3D" w:rsidR="00C04EA0" w:rsidRDefault="00A14220" w:rsidP="00C902AC">
      <w:pPr>
        <w:pStyle w:val="NApunkts1"/>
        <w:keepNext/>
        <w:keepLines/>
      </w:pPr>
      <w:r>
        <w:t>Š</w:t>
      </w:r>
      <w:r w:rsidR="00EA15D4" w:rsidRPr="006A07E4">
        <w:t xml:space="preserve">o noteikumu </w:t>
      </w:r>
      <w:r w:rsidR="00EA4774" w:rsidRPr="006A07E4">
        <w:t>VIII</w:t>
      </w:r>
      <w:r w:rsidR="00B3250C">
        <w:t> </w:t>
      </w:r>
      <w:r w:rsidR="009C3C0A">
        <w:t>nodaļu</w:t>
      </w:r>
      <w:r>
        <w:t xml:space="preserve"> piemēro pārskatiem no</w:t>
      </w:r>
      <w:r w:rsidR="00E75FE6" w:rsidRPr="006A07E4">
        <w:t xml:space="preserve"> </w:t>
      </w:r>
      <w:r w:rsidR="00DF1E8B" w:rsidRPr="006A07E4">
        <w:t>2024. gada 31. decembr</w:t>
      </w:r>
      <w:r>
        <w:t>a</w:t>
      </w:r>
      <w:r w:rsidR="00E75FE6" w:rsidRPr="006A07E4">
        <w:t>.</w:t>
      </w:r>
      <w:r w:rsidR="004B4298" w:rsidRPr="006A07E4">
        <w:t xml:space="preserve"> </w:t>
      </w:r>
    </w:p>
    <w:p w14:paraId="797589D6" w14:textId="16C97DF1" w:rsidR="006E66DC" w:rsidRDefault="006E66DC" w:rsidP="006E66DC">
      <w:pPr>
        <w:pStyle w:val="NApunkts1"/>
      </w:pPr>
      <w:r w:rsidRPr="00E13F85">
        <w:t>Šo noteikumu II</w:t>
      </w:r>
      <w:r w:rsidR="00B3250C">
        <w:t> </w:t>
      </w:r>
      <w:r w:rsidRPr="00E13F85">
        <w:t>nodaļā minēto pārskatu par 2024.</w:t>
      </w:r>
      <w:r w:rsidR="00B3250C">
        <w:t> </w:t>
      </w:r>
      <w:r w:rsidRPr="00E13F85">
        <w:t>gada 1.</w:t>
      </w:r>
      <w:r w:rsidR="00B3250C">
        <w:t> </w:t>
      </w:r>
      <w:r w:rsidRPr="00E13F85">
        <w:t>ceturksni iesnie</w:t>
      </w:r>
      <w:r w:rsidR="00337E66" w:rsidRPr="00E13F85">
        <w:t>dz Latvijas Bankai elektroniskā veidā,</w:t>
      </w:r>
      <w:r w:rsidRPr="00E13F85">
        <w:t xml:space="preserve"> izmanto</w:t>
      </w:r>
      <w:r w:rsidR="00337E66" w:rsidRPr="00E13F85">
        <w:t>jot</w:t>
      </w:r>
      <w:r w:rsidRPr="00E13F85">
        <w:t xml:space="preserve"> datu ziņošanas sistēmu</w:t>
      </w:r>
      <w:r w:rsidR="0037398F">
        <w:t>,</w:t>
      </w:r>
      <w:r w:rsidRPr="00E13F85">
        <w:t xml:space="preserve"> saskaņā ar Latvijas Bankas noteikumiem, kuri regulē elektronisko informācijas apmaiņu ar Latvijas Banku.</w:t>
      </w:r>
    </w:p>
    <w:p w14:paraId="58909A29" w14:textId="1B8D3E5B" w:rsidR="00064045" w:rsidRDefault="007B04E9" w:rsidP="00C648BF">
      <w:pPr>
        <w:pStyle w:val="NApunkts1"/>
        <w:numPr>
          <w:ilvl w:val="0"/>
          <w:numId w:val="0"/>
        </w:numPr>
        <w:rPr>
          <w:ins w:id="50" w:author="Inga Jermoloviča" w:date="2025-10-23T11:21:00Z" w16du:dateUtc="2025-10-23T08:21:00Z"/>
        </w:rPr>
      </w:pPr>
      <w:r>
        <w:t>37.</w:t>
      </w:r>
      <w:r w:rsidRPr="008544FF">
        <w:rPr>
          <w:vertAlign w:val="superscript"/>
        </w:rPr>
        <w:t>1</w:t>
      </w:r>
      <w:r w:rsidR="00C648BF">
        <w:rPr>
          <w:vertAlign w:val="superscript"/>
        </w:rPr>
        <w:t xml:space="preserve"> </w:t>
      </w:r>
      <w:r w:rsidR="007A6614">
        <w:t>Sagatavojot š</w:t>
      </w:r>
      <w:r w:rsidR="00DF0D6C">
        <w:t>o noteikumu 33.</w:t>
      </w:r>
      <w:r w:rsidR="00DF0D6C" w:rsidRPr="00140C6F">
        <w:rPr>
          <w:vertAlign w:val="superscript"/>
        </w:rPr>
        <w:t>1</w:t>
      </w:r>
      <w:r w:rsidR="00DF0D6C">
        <w:t> punktā minēto pārskatu par stāvokli 2024. gada 31. decembrī un 2025. gada 30. jūnijā</w:t>
      </w:r>
      <w:r w:rsidR="007A6614">
        <w:t>,</w:t>
      </w:r>
      <w:r w:rsidR="00DF0D6C">
        <w:t xml:space="preserve"> </w:t>
      </w:r>
      <w:r w:rsidR="00DF0D6C" w:rsidRPr="006854C7">
        <w:t>Kredītiestāžu likuma 73.</w:t>
      </w:r>
      <w:r w:rsidR="00DF0D6C" w:rsidRPr="006854C7">
        <w:rPr>
          <w:vertAlign w:val="superscript"/>
        </w:rPr>
        <w:t>1</w:t>
      </w:r>
      <w:r w:rsidR="00DF0D6C">
        <w:t> </w:t>
      </w:r>
      <w:r w:rsidR="00DF0D6C" w:rsidRPr="006854C7">
        <w:t>panta pirmajā daļā</w:t>
      </w:r>
      <w:r w:rsidR="00DF0D6C">
        <w:t xml:space="preserve"> minētā kredītiestāde </w:t>
      </w:r>
      <w:r w:rsidR="00DD6A1C">
        <w:t>var</w:t>
      </w:r>
      <w:r w:rsidR="007A6614">
        <w:t xml:space="preserve"> neaizpildīt aili "Kods". Minētos pārskatus </w:t>
      </w:r>
      <w:proofErr w:type="spellStart"/>
      <w:r w:rsidR="00DF0D6C">
        <w:t>nosūta</w:t>
      </w:r>
      <w:proofErr w:type="spellEnd"/>
      <w:r w:rsidR="00DF0D6C">
        <w:t xml:space="preserve"> Latvijas Bankai</w:t>
      </w:r>
      <w:r w:rsidR="00DF0D6C" w:rsidRPr="00490D50">
        <w:t xml:space="preserve"> </w:t>
      </w:r>
      <w:r w:rsidR="00DF0D6C">
        <w:t xml:space="preserve">elektroniskā veidā uz </w:t>
      </w:r>
      <w:r w:rsidR="00DF0D6C" w:rsidRPr="008544FF">
        <w:t xml:space="preserve">oficiālo elektronisko </w:t>
      </w:r>
      <w:r w:rsidR="00DF0D6C" w:rsidRPr="00023943">
        <w:t>adresi</w:t>
      </w:r>
      <w:r>
        <w:t>.</w:t>
      </w:r>
    </w:p>
    <w:p w14:paraId="347537CC" w14:textId="77777777" w:rsidR="00E43D85" w:rsidRDefault="00E43D85" w:rsidP="00E43D85">
      <w:pPr>
        <w:pStyle w:val="NApunkts2"/>
        <w:numPr>
          <w:ilvl w:val="0"/>
          <w:numId w:val="0"/>
        </w:numPr>
        <w:rPr>
          <w:ins w:id="51" w:author="Inga Jermoloviča" w:date="2025-10-23T11:23:00Z" w16du:dateUtc="2025-10-23T08:23:00Z"/>
        </w:rPr>
      </w:pPr>
    </w:p>
    <w:p w14:paraId="4343E4B4" w14:textId="2831D23B" w:rsidR="00CA0EAC" w:rsidRPr="00CA0EAC" w:rsidRDefault="00CA0EAC" w:rsidP="00CA0EAC">
      <w:pPr>
        <w:pStyle w:val="NApunkts2"/>
        <w:numPr>
          <w:ilvl w:val="0"/>
          <w:numId w:val="0"/>
        </w:numPr>
        <w:rPr>
          <w:ins w:id="52" w:author="RPAMP" w:date="2025-12-03T18:37:00Z" w16du:dateUtc="2025-12-03T16:37:00Z"/>
        </w:rPr>
      </w:pPr>
      <w:ins w:id="53" w:author="RPAMP" w:date="2025-12-03T18:37:00Z" w16du:dateUtc="2025-12-03T16:37:00Z">
        <w:r w:rsidRPr="00CA0EAC">
          <w:t>37.</w:t>
        </w:r>
        <w:r w:rsidRPr="00CA0EAC">
          <w:rPr>
            <w:vertAlign w:val="superscript"/>
          </w:rPr>
          <w:t>2</w:t>
        </w:r>
        <w:r w:rsidRPr="00CA0EAC">
          <w:t xml:space="preserve"> Grozījumi šo noteikumu 1.4. apakšpunktā un 9. pielikumā "Norādes 8.pielikuma "Pārskats par riska darījumiem ar personām, kas saistītas ar kredītiestādi" aizpildīšanai" stājas spēkā vienlaikus ar atbilstošiem grozījumiem Kredītiestāžu likuma 43. panta pirmajā daļā.</w:t>
        </w:r>
      </w:ins>
    </w:p>
    <w:p w14:paraId="1EA99E8A" w14:textId="716AB890" w:rsidR="00CA0EAC" w:rsidRPr="00CA0EAC" w:rsidRDefault="00CA0EAC" w:rsidP="00CA0EAC">
      <w:pPr>
        <w:keepLines/>
        <w:spacing w:before="240"/>
        <w:jc w:val="both"/>
        <w:outlineLvl w:val="1"/>
        <w:rPr>
          <w:ins w:id="54" w:author="RPAMP" w:date="2025-12-03T18:37:00Z" w16du:dateUtc="2025-12-03T16:37:00Z"/>
          <w:rFonts w:eastAsia="Times New Roman" w:cs="Times New Roman"/>
          <w:szCs w:val="24"/>
        </w:rPr>
      </w:pPr>
      <w:ins w:id="55" w:author="RPAMP" w:date="2025-12-03T18:37:00Z" w16du:dateUtc="2025-12-03T16:37:00Z">
        <w:r w:rsidRPr="00CA0EAC">
          <w:rPr>
            <w:rFonts w:eastAsia="Times New Roman" w:cs="Times New Roman"/>
            <w:szCs w:val="24"/>
          </w:rPr>
          <w:t>37.</w:t>
        </w:r>
        <w:r w:rsidRPr="00CA0EAC">
          <w:rPr>
            <w:rFonts w:eastAsia="Times New Roman" w:cs="Times New Roman"/>
            <w:szCs w:val="24"/>
            <w:vertAlign w:val="superscript"/>
          </w:rPr>
          <w:t>3</w:t>
        </w:r>
        <w:r w:rsidRPr="00CA0EAC">
          <w:rPr>
            <w:rFonts w:eastAsia="Times New Roman" w:cs="Times New Roman"/>
            <w:szCs w:val="24"/>
          </w:rPr>
          <w:t xml:space="preserve"> Riska darījumus, kas saistīti ar partneriem, ar kuriem reģistrēta partnerība, kredītiestāde iekļauj šo noteikumu 8. pielikumā "Pārskats par riska darījumiem ar personām, kas saistītas ar kredītiestādi" ietvertajā pārskatā, ja riska darījums noslēgts pēc 2026. gada 1. jūlija.</w:t>
        </w:r>
      </w:ins>
    </w:p>
    <w:p w14:paraId="1E9A4FAC" w14:textId="4B791571" w:rsidR="00842488" w:rsidRDefault="00842488" w:rsidP="00C902AC">
      <w:pPr>
        <w:pStyle w:val="NApunkts1"/>
        <w:keepNext/>
        <w:keepLines/>
      </w:pPr>
      <w:r w:rsidRPr="00F679EA">
        <w:t>Noteikumi stājas</w:t>
      </w:r>
      <w:r w:rsidRPr="00E126D2">
        <w:t xml:space="preserve"> spēkā </w:t>
      </w:r>
      <w:r>
        <w:t>202</w:t>
      </w:r>
      <w:r w:rsidR="00D22A08">
        <w:t>4</w:t>
      </w:r>
      <w:r w:rsidR="0026476C">
        <w:t xml:space="preserve"> </w:t>
      </w:r>
      <w:r>
        <w:t>. gada 31. martā.</w:t>
      </w:r>
    </w:p>
    <w:p w14:paraId="1C05D9CC" w14:textId="77777777" w:rsidR="00605C0A" w:rsidRPr="00512D8E" w:rsidRDefault="00605C0A" w:rsidP="00605C0A">
      <w:pPr>
        <w:pStyle w:val="NApunkts1"/>
        <w:numPr>
          <w:ilvl w:val="0"/>
          <w:numId w:val="0"/>
        </w:numPr>
        <w:rPr>
          <w:b/>
          <w:bCs/>
        </w:rPr>
      </w:pPr>
      <w:r w:rsidRPr="00512D8E">
        <w:rPr>
          <w:b/>
          <w:bCs/>
        </w:rPr>
        <w:t>Informatīva atsauce uz Eiropas Banku iestādes pamatnostādnēm</w:t>
      </w:r>
      <w:bookmarkStart w:id="56" w:name="es-763816"/>
      <w:bookmarkEnd w:id="56"/>
    </w:p>
    <w:p w14:paraId="2781314A" w14:textId="5D669A70" w:rsidR="00605C0A" w:rsidRPr="00605C0A" w:rsidRDefault="00605C0A" w:rsidP="00605C0A">
      <w:pPr>
        <w:pStyle w:val="NApunkts1"/>
        <w:numPr>
          <w:ilvl w:val="0"/>
          <w:numId w:val="0"/>
        </w:numPr>
      </w:pPr>
      <w:bookmarkStart w:id="57" w:name="p2019"/>
      <w:bookmarkStart w:id="58" w:name="p-763817"/>
      <w:bookmarkEnd w:id="57"/>
      <w:bookmarkEnd w:id="58"/>
      <w:r w:rsidRPr="00605C0A">
        <w:t>Noteikumos iekļautas tiesību normas, kas izriet no Eiropas Banku iestādes 2019.</w:t>
      </w:r>
      <w:r w:rsidR="00AB7859">
        <w:t> </w:t>
      </w:r>
      <w:r w:rsidRPr="00605C0A">
        <w:t>gada 9.</w:t>
      </w:r>
      <w:r w:rsidR="00AB7859">
        <w:t> </w:t>
      </w:r>
      <w:r w:rsidRPr="00605C0A">
        <w:t xml:space="preserve">decembra </w:t>
      </w:r>
      <w:r w:rsidR="004E14F3">
        <w:t>pamatnostādnēm</w:t>
      </w:r>
      <w:r w:rsidRPr="00605C0A">
        <w:t xml:space="preserve"> EBA/GL/2019/05 "Pamatnostādnes par saskaņotām definīcijām un veidnēm kredītiestāžu finansēšanas plāniem saskaņā ar Eiropas Sistēmisko risku kolēģijas 2012.</w:t>
      </w:r>
      <w:r w:rsidR="00AB7859">
        <w:t> </w:t>
      </w:r>
      <w:r w:rsidRPr="00605C0A">
        <w:t>gada 20.</w:t>
      </w:r>
      <w:r w:rsidR="00AB7859">
        <w:t> </w:t>
      </w:r>
      <w:r w:rsidRPr="00605C0A">
        <w:t>decembra ieteikumu (ESRB/2012/2)".</w:t>
      </w:r>
    </w:p>
    <w:p w14:paraId="7874F44F"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9EDB6A3" w14:textId="77777777" w:rsidTr="00811BE5">
        <w:tc>
          <w:tcPr>
            <w:tcW w:w="4928" w:type="dxa"/>
            <w:vAlign w:val="bottom"/>
          </w:tcPr>
          <w:p w14:paraId="39CD822C" w14:textId="524DC86D" w:rsidR="00966987" w:rsidRDefault="00000000" w:rsidP="00FA055C">
            <w:pPr>
              <w:pStyle w:val="NoSpacing"/>
              <w:ind w:left="-107"/>
              <w:rPr>
                <w:rFonts w:cs="Times New Roman"/>
              </w:rPr>
            </w:pPr>
            <w:sdt>
              <w:sdtPr>
                <w:rPr>
                  <w:rFonts w:cs="Times New Roman"/>
                </w:rPr>
                <w:alias w:val="Amats"/>
                <w:tag w:val="Amats"/>
                <w:id w:val="45201534"/>
                <w:lock w:val="sdtLocked"/>
                <w:placeholder>
                  <w:docPart w:val="1D6FDE94E71340BA98FE2C465E34DF3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742417">
                  <w:rPr>
                    <w:rFonts w:cs="Times New Roman"/>
                  </w:rPr>
                  <w:t xml:space="preserve"> Latvijas Bankas prezidents</w:t>
                </w:r>
              </w:sdtContent>
            </w:sdt>
          </w:p>
        </w:tc>
        <w:sdt>
          <w:sdtPr>
            <w:rPr>
              <w:rFonts w:cs="Times New Roman"/>
            </w:rPr>
            <w:alias w:val="V. Uzvārds"/>
            <w:tag w:val="V. Uzvārds"/>
            <w:id w:val="46411162"/>
            <w:lock w:val="sdtLocked"/>
            <w:placeholder>
              <w:docPart w:val="808D4C1FFB43493A806B0253F13CDC65"/>
            </w:placeholder>
          </w:sdtPr>
          <w:sdtContent>
            <w:tc>
              <w:tcPr>
                <w:tcW w:w="3792" w:type="dxa"/>
                <w:vAlign w:val="bottom"/>
              </w:tcPr>
              <w:p w14:paraId="1C07950C" w14:textId="5B3F4790" w:rsidR="00966987" w:rsidRDefault="003171F0" w:rsidP="00C523D5">
                <w:pPr>
                  <w:pStyle w:val="NoSpacing"/>
                  <w:ind w:right="-111"/>
                  <w:jc w:val="right"/>
                  <w:rPr>
                    <w:rFonts w:cs="Times New Roman"/>
                  </w:rPr>
                </w:pPr>
                <w:r>
                  <w:rPr>
                    <w:rFonts w:cs="Times New Roman"/>
                  </w:rPr>
                  <w:t>M. Kazāks</w:t>
                </w:r>
              </w:p>
            </w:tc>
          </w:sdtContent>
        </w:sdt>
      </w:tr>
    </w:tbl>
    <w:p w14:paraId="550A7C7E" w14:textId="77777777" w:rsidR="007B3D2A" w:rsidRDefault="007B3D2A">
      <w:pPr>
        <w:rPr>
          <w:rFonts w:cs="Times New Roman"/>
          <w:szCs w:val="24"/>
        </w:rPr>
        <w:sectPr w:rsidR="007B3D2A" w:rsidSect="00742417">
          <w:headerReference w:type="default" r:id="rId16"/>
          <w:headerReference w:type="first" r:id="rId17"/>
          <w:pgSz w:w="11906" w:h="16838" w:code="9"/>
          <w:pgMar w:top="1134" w:right="1701" w:bottom="1134" w:left="1701" w:header="567" w:footer="709" w:gutter="0"/>
          <w:cols w:space="708"/>
          <w:titlePg/>
          <w:docGrid w:linePitch="360"/>
        </w:sectPr>
      </w:pPr>
    </w:p>
    <w:p w14:paraId="7F876655" w14:textId="0B57581F" w:rsidR="00493CE4" w:rsidRPr="004F29B1" w:rsidRDefault="007F7539" w:rsidP="00493CE4">
      <w:pPr>
        <w:pStyle w:val="NApielikums"/>
      </w:pPr>
      <w:r>
        <w:lastRenderedPageBreak/>
        <w:t>9</w:t>
      </w:r>
      <w:r w:rsidR="00493CE4">
        <w:t>. p</w:t>
      </w:r>
      <w:r w:rsidR="00493CE4" w:rsidRPr="004F29B1">
        <w:t>ielikums</w:t>
      </w:r>
    </w:p>
    <w:p w14:paraId="086DC970" w14:textId="25F0562B" w:rsidR="00493CE4" w:rsidRPr="00E2086E" w:rsidRDefault="00000000" w:rsidP="00493CE4">
      <w:pPr>
        <w:pStyle w:val="NApielikums"/>
      </w:pPr>
      <w:sdt>
        <w:sdtPr>
          <w:id w:val="2071450520"/>
          <w:placeholder>
            <w:docPart w:val="3056A19D60324072B6E1AA143445CFAB"/>
          </w:placeholder>
          <w:showingPlcHdr/>
        </w:sdtPr>
        <w:sdtContent>
          <w:r w:rsidR="00493CE4">
            <w:t xml:space="preserve">Latvijas Bankas </w:t>
          </w:r>
        </w:sdtContent>
      </w:sdt>
      <w:sdt>
        <w:sdtPr>
          <w:id w:val="-928806932"/>
          <w:placeholder>
            <w:docPart w:val="F659BA4C406C43EF9898C6583301C456"/>
          </w:placeholder>
        </w:sdtPr>
        <w:sdtContent>
          <w:r w:rsidR="00493CE4">
            <w:t>2024. gada 25. marta</w:t>
          </w:r>
        </w:sdtContent>
      </w:sdt>
    </w:p>
    <w:p w14:paraId="76D57938" w14:textId="22B8B32C" w:rsidR="00493CE4" w:rsidRDefault="00000000" w:rsidP="00493CE4">
      <w:pPr>
        <w:jc w:val="right"/>
      </w:pPr>
      <w:sdt>
        <w:sdtPr>
          <w:id w:val="-876854407"/>
          <w:placeholder>
            <w:docPart w:val="A98B69783F784A1FA292903E8C55AD34"/>
          </w:placeholder>
          <w:showingPlcHdr/>
        </w:sdtPr>
        <w:sdtContent>
          <w:r w:rsidR="00493CE4">
            <w:t xml:space="preserve">noteikumiem </w:t>
          </w:r>
        </w:sdtContent>
      </w:sdt>
      <w:sdt>
        <w:sdtPr>
          <w:id w:val="-809329152"/>
          <w:placeholder>
            <w:docPart w:val="8F75DD7A56A64C65AE45E2BDAFC49F5A"/>
          </w:placeholder>
          <w:showingPlcHdr/>
        </w:sdtPr>
        <w:sdtContent>
          <w:r w:rsidR="00493CE4">
            <w:t xml:space="preserve">Nr. </w:t>
          </w:r>
        </w:sdtContent>
      </w:sdt>
      <w:sdt>
        <w:sdtPr>
          <w:id w:val="-1276865185"/>
          <w:placeholder>
            <w:docPart w:val="E6461EBD92BC48EF90FDD1F87EAC5943"/>
          </w:placeholder>
        </w:sdtPr>
        <w:sdtContent>
          <w:r w:rsidR="00493CE4">
            <w:t>282</w:t>
          </w:r>
        </w:sdtContent>
      </w:sdt>
    </w:p>
    <w:sdt>
      <w:sdtPr>
        <w:rPr>
          <w:rFonts w:cs="Times New Roman"/>
          <w:b/>
          <w:color w:val="000000" w:themeColor="text1"/>
          <w:szCs w:val="24"/>
        </w:rPr>
        <w:id w:val="-1419623399"/>
        <w:placeholder>
          <w:docPart w:val="EE475F2C7ED24B2096763ABFF847B86F"/>
        </w:placeholder>
      </w:sdtPr>
      <w:sdtContent>
        <w:p w14:paraId="0C39DB52" w14:textId="77777777" w:rsidR="007F7539" w:rsidRDefault="007F7539" w:rsidP="0021564D">
          <w:pPr>
            <w:spacing w:before="240"/>
            <w:rPr>
              <w:ins w:id="59" w:author="RPAMP" w:date="2025-10-14T12:27:00Z" w16du:dateUtc="2025-10-14T09:27:00Z"/>
              <w:rFonts w:cs="Times New Roman"/>
              <w:b/>
              <w:color w:val="000000" w:themeColor="text1"/>
              <w:szCs w:val="24"/>
            </w:rPr>
          </w:pPr>
        </w:p>
        <w:p w14:paraId="19E5B925" w14:textId="0A16C113" w:rsidR="0021564D" w:rsidRDefault="00B8649E" w:rsidP="0021564D">
          <w:pPr>
            <w:spacing w:before="240"/>
            <w:rPr>
              <w:rFonts w:cs="Times New Roman"/>
              <w:b/>
              <w:color w:val="000000" w:themeColor="text1"/>
              <w:szCs w:val="24"/>
            </w:rPr>
          </w:pPr>
          <w:r>
            <w:rPr>
              <w:rFonts w:cs="Times New Roman"/>
              <w:b/>
              <w:color w:val="000000" w:themeColor="text1"/>
              <w:szCs w:val="24"/>
            </w:rPr>
            <w:t xml:space="preserve">Norādes 8.pielikuma </w:t>
          </w:r>
          <w:r w:rsidRPr="007F7539">
            <w:rPr>
              <w:rFonts w:eastAsia="Times New Roman" w:cs="Times New Roman"/>
              <w:szCs w:val="24"/>
            </w:rPr>
            <w:t>"</w:t>
          </w:r>
          <w:r w:rsidR="007F7539">
            <w:rPr>
              <w:rFonts w:cs="Times New Roman"/>
              <w:b/>
              <w:color w:val="000000" w:themeColor="text1"/>
              <w:szCs w:val="24"/>
            </w:rPr>
            <w:t>Pārskats par riska darījumiem ar personām, kas saistītas ar kredītiestādi</w:t>
          </w:r>
          <w:r w:rsidRPr="007F7539">
            <w:rPr>
              <w:rFonts w:eastAsia="Times New Roman" w:cs="Times New Roman"/>
              <w:szCs w:val="24"/>
            </w:rPr>
            <w:t>"</w:t>
          </w:r>
          <w:r>
            <w:rPr>
              <w:rFonts w:eastAsia="Times New Roman" w:cs="Times New Roman"/>
              <w:szCs w:val="24"/>
            </w:rPr>
            <w:t xml:space="preserve"> </w:t>
          </w:r>
          <w:r>
            <w:rPr>
              <w:rFonts w:cs="Times New Roman"/>
              <w:b/>
              <w:color w:val="000000" w:themeColor="text1"/>
              <w:szCs w:val="24"/>
            </w:rPr>
            <w:t>aizpildīšanai</w:t>
          </w:r>
        </w:p>
      </w:sdtContent>
    </w:sdt>
    <w:p w14:paraId="6A4E125C" w14:textId="25F9B8E4" w:rsidR="0021564D" w:rsidRPr="001E286E" w:rsidRDefault="0021564D" w:rsidP="0021564D">
      <w:pPr>
        <w:tabs>
          <w:tab w:val="left" w:pos="7371"/>
        </w:tabs>
        <w:spacing w:before="180"/>
        <w:rPr>
          <w:rFonts w:eastAsia="Times New Roman" w:cs="Times New Roman"/>
          <w:szCs w:val="24"/>
        </w:rPr>
      </w:pPr>
      <w:r w:rsidRPr="001E286E">
        <w:rPr>
          <w:szCs w:val="24"/>
          <w:u w:val="single"/>
        </w:rPr>
        <w:tab/>
      </w:r>
    </w:p>
    <w:tbl>
      <w:tblPr>
        <w:tblW w:w="8580" w:type="dxa"/>
        <w:tblLook w:val="04A0" w:firstRow="1" w:lastRow="0" w:firstColumn="1" w:lastColumn="0" w:noHBand="0" w:noVBand="1"/>
      </w:tblPr>
      <w:tblGrid>
        <w:gridCol w:w="1780"/>
        <w:gridCol w:w="940"/>
        <w:gridCol w:w="5860"/>
      </w:tblGrid>
      <w:tr w:rsidR="007F7539" w:rsidRPr="007F7539" w14:paraId="35F25A24" w14:textId="77777777" w:rsidTr="007F7539">
        <w:trPr>
          <w:trHeight w:val="480"/>
        </w:trPr>
        <w:tc>
          <w:tcPr>
            <w:tcW w:w="1780" w:type="dxa"/>
            <w:tcBorders>
              <w:top w:val="single" w:sz="4" w:space="0" w:color="auto"/>
              <w:left w:val="single" w:sz="4" w:space="0" w:color="auto"/>
              <w:bottom w:val="single" w:sz="4" w:space="0" w:color="auto"/>
              <w:right w:val="single" w:sz="4" w:space="0" w:color="auto"/>
            </w:tcBorders>
            <w:noWrap/>
            <w:vAlign w:val="center"/>
            <w:hideMark/>
          </w:tcPr>
          <w:p w14:paraId="43EC3AE7"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Nosaukums</w:t>
            </w:r>
          </w:p>
        </w:tc>
        <w:tc>
          <w:tcPr>
            <w:tcW w:w="940" w:type="dxa"/>
            <w:tcBorders>
              <w:top w:val="single" w:sz="4" w:space="0" w:color="auto"/>
              <w:left w:val="nil"/>
              <w:bottom w:val="single" w:sz="4" w:space="0" w:color="auto"/>
              <w:right w:val="single" w:sz="4" w:space="0" w:color="auto"/>
            </w:tcBorders>
            <w:noWrap/>
            <w:vAlign w:val="center"/>
            <w:hideMark/>
          </w:tcPr>
          <w:p w14:paraId="589C7959"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Kods</w:t>
            </w:r>
          </w:p>
        </w:tc>
        <w:tc>
          <w:tcPr>
            <w:tcW w:w="5860" w:type="dxa"/>
            <w:tcBorders>
              <w:top w:val="single" w:sz="4" w:space="0" w:color="auto"/>
              <w:left w:val="nil"/>
              <w:bottom w:val="single" w:sz="4" w:space="0" w:color="auto"/>
              <w:right w:val="single" w:sz="4" w:space="0" w:color="auto"/>
            </w:tcBorders>
            <w:noWrap/>
            <w:vAlign w:val="center"/>
            <w:hideMark/>
          </w:tcPr>
          <w:p w14:paraId="05E8257A"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Skaidrojums</w:t>
            </w:r>
          </w:p>
        </w:tc>
      </w:tr>
      <w:tr w:rsidR="007F7539" w:rsidRPr="007F7539" w14:paraId="6213BA5D" w14:textId="77777777" w:rsidTr="007F7539">
        <w:trPr>
          <w:trHeight w:val="690"/>
        </w:trPr>
        <w:tc>
          <w:tcPr>
            <w:tcW w:w="1780" w:type="dxa"/>
            <w:tcBorders>
              <w:top w:val="nil"/>
              <w:left w:val="single" w:sz="4" w:space="0" w:color="auto"/>
              <w:bottom w:val="single" w:sz="4" w:space="0" w:color="auto"/>
              <w:right w:val="single" w:sz="4" w:space="0" w:color="auto"/>
            </w:tcBorders>
            <w:hideMark/>
          </w:tcPr>
          <w:p w14:paraId="2D78DFFC" w14:textId="77777777" w:rsidR="007F7539" w:rsidRPr="007F7539" w:rsidRDefault="007F7539" w:rsidP="007F7539">
            <w:pPr>
              <w:rPr>
                <w:rFonts w:eastAsia="Times New Roman" w:cs="Times New Roman"/>
                <w:szCs w:val="24"/>
              </w:rPr>
            </w:pPr>
            <w:r w:rsidRPr="007F7539">
              <w:rPr>
                <w:rFonts w:eastAsia="Times New Roman" w:cs="Times New Roman"/>
                <w:szCs w:val="24"/>
              </w:rPr>
              <w:t>Reģistrācijas vietas kods</w:t>
            </w:r>
          </w:p>
        </w:tc>
        <w:tc>
          <w:tcPr>
            <w:tcW w:w="940" w:type="dxa"/>
            <w:tcBorders>
              <w:top w:val="nil"/>
              <w:left w:val="nil"/>
              <w:bottom w:val="single" w:sz="4" w:space="0" w:color="auto"/>
              <w:right w:val="single" w:sz="4" w:space="0" w:color="auto"/>
            </w:tcBorders>
            <w:vAlign w:val="bottom"/>
            <w:hideMark/>
          </w:tcPr>
          <w:p w14:paraId="11359646" w14:textId="77777777" w:rsidR="007F7539" w:rsidRPr="007F7539" w:rsidRDefault="007F7539" w:rsidP="007F7539">
            <w:pPr>
              <w:jc w:val="center"/>
              <w:rPr>
                <w:rFonts w:eastAsia="Times New Roman" w:cs="Times New Roman"/>
                <w:szCs w:val="24"/>
              </w:rPr>
            </w:pPr>
            <w:r w:rsidRPr="007F7539">
              <w:rPr>
                <w:rFonts w:eastAsia="Times New Roman" w:cs="Times New Roman"/>
                <w:szCs w:val="24"/>
              </w:rPr>
              <w:t> </w:t>
            </w:r>
          </w:p>
        </w:tc>
        <w:tc>
          <w:tcPr>
            <w:tcW w:w="5860" w:type="dxa"/>
            <w:tcBorders>
              <w:top w:val="nil"/>
              <w:left w:val="nil"/>
              <w:bottom w:val="single" w:sz="4" w:space="0" w:color="auto"/>
              <w:right w:val="single" w:sz="4" w:space="0" w:color="auto"/>
            </w:tcBorders>
            <w:hideMark/>
          </w:tcPr>
          <w:p w14:paraId="4FD2B918" w14:textId="77777777" w:rsidR="007F7539" w:rsidRPr="007F7539" w:rsidRDefault="007F7539" w:rsidP="007F7539">
            <w:pPr>
              <w:rPr>
                <w:rFonts w:eastAsia="Times New Roman" w:cs="Times New Roman"/>
                <w:szCs w:val="24"/>
              </w:rPr>
            </w:pPr>
            <w:r w:rsidRPr="007F7539">
              <w:rPr>
                <w:rFonts w:eastAsia="Times New Roman" w:cs="Times New Roman"/>
                <w:szCs w:val="24"/>
              </w:rPr>
              <w:t xml:space="preserve">Juridiskās vai fiziskās personas, kas saistīta ar kredītiestādi, reģistrācijas vietas kods saskaņā ar starptautisko standartu ISO 3166 "Valstu un to administratīvi teritoriālā iedalījuma vienību nosaukumu kodi" </w:t>
            </w:r>
          </w:p>
        </w:tc>
      </w:tr>
      <w:tr w:rsidR="007F7539" w:rsidRPr="007F7539" w14:paraId="3BDDCD10" w14:textId="77777777" w:rsidTr="007F7539">
        <w:trPr>
          <w:trHeight w:val="975"/>
        </w:trPr>
        <w:tc>
          <w:tcPr>
            <w:tcW w:w="1780" w:type="dxa"/>
            <w:tcBorders>
              <w:top w:val="nil"/>
              <w:left w:val="single" w:sz="4" w:space="0" w:color="auto"/>
              <w:bottom w:val="single" w:sz="4" w:space="0" w:color="auto"/>
              <w:right w:val="single" w:sz="4" w:space="0" w:color="auto"/>
            </w:tcBorders>
            <w:hideMark/>
          </w:tcPr>
          <w:p w14:paraId="29E16A29" w14:textId="77777777" w:rsidR="007F7539" w:rsidRPr="007F7539" w:rsidRDefault="007F7539" w:rsidP="007F7539">
            <w:pPr>
              <w:rPr>
                <w:rFonts w:eastAsia="Times New Roman" w:cs="Times New Roman"/>
                <w:szCs w:val="24"/>
              </w:rPr>
            </w:pPr>
            <w:r w:rsidRPr="007F7539">
              <w:rPr>
                <w:rFonts w:eastAsia="Times New Roman" w:cs="Times New Roman"/>
                <w:szCs w:val="24"/>
              </w:rPr>
              <w:t>Reģistrācijas numurs vai personas kods</w:t>
            </w:r>
          </w:p>
        </w:tc>
        <w:tc>
          <w:tcPr>
            <w:tcW w:w="940" w:type="dxa"/>
            <w:tcBorders>
              <w:top w:val="nil"/>
              <w:left w:val="nil"/>
              <w:bottom w:val="single" w:sz="4" w:space="0" w:color="auto"/>
              <w:right w:val="single" w:sz="4" w:space="0" w:color="auto"/>
            </w:tcBorders>
            <w:vAlign w:val="bottom"/>
            <w:hideMark/>
          </w:tcPr>
          <w:p w14:paraId="47B281B5" w14:textId="77777777" w:rsidR="007F7539" w:rsidRPr="007F7539" w:rsidRDefault="007F7539" w:rsidP="007F7539">
            <w:pPr>
              <w:jc w:val="center"/>
              <w:rPr>
                <w:rFonts w:eastAsia="Times New Roman" w:cs="Times New Roman"/>
                <w:szCs w:val="24"/>
              </w:rPr>
            </w:pPr>
            <w:r w:rsidRPr="007F7539">
              <w:rPr>
                <w:rFonts w:eastAsia="Times New Roman" w:cs="Times New Roman"/>
                <w:szCs w:val="24"/>
              </w:rPr>
              <w:t> </w:t>
            </w:r>
          </w:p>
        </w:tc>
        <w:tc>
          <w:tcPr>
            <w:tcW w:w="5860" w:type="dxa"/>
            <w:tcBorders>
              <w:top w:val="nil"/>
              <w:left w:val="nil"/>
              <w:bottom w:val="single" w:sz="4" w:space="0" w:color="auto"/>
              <w:right w:val="single" w:sz="4" w:space="0" w:color="auto"/>
            </w:tcBorders>
            <w:hideMark/>
          </w:tcPr>
          <w:p w14:paraId="2626DC4A" w14:textId="77777777" w:rsidR="007F7539" w:rsidRPr="007F7539" w:rsidRDefault="007F7539" w:rsidP="007F7539">
            <w:pPr>
              <w:rPr>
                <w:rFonts w:eastAsia="Times New Roman" w:cs="Times New Roman"/>
                <w:color w:val="000000"/>
                <w:szCs w:val="24"/>
              </w:rPr>
            </w:pPr>
            <w:r w:rsidRPr="007F7539">
              <w:rPr>
                <w:rFonts w:eastAsia="Times New Roman" w:cs="Times New Roman"/>
                <w:color w:val="000000"/>
                <w:szCs w:val="24"/>
              </w:rPr>
              <w:t xml:space="preserve">Juridiskās personas, kas saistīta ar kredītiestādi, reģistrācijas numurs publiskā reģistrā (rezidentiem – Latvijas Republikā, nerezidentiem – attiecīgajā valstī) vai fiziskās personas </w:t>
            </w:r>
            <w:proofErr w:type="spellStart"/>
            <w:r w:rsidRPr="007F7539">
              <w:rPr>
                <w:rFonts w:eastAsia="Times New Roman" w:cs="Times New Roman"/>
                <w:color w:val="000000"/>
                <w:szCs w:val="24"/>
              </w:rPr>
              <w:t>personas</w:t>
            </w:r>
            <w:proofErr w:type="spellEnd"/>
            <w:r w:rsidRPr="007F7539">
              <w:rPr>
                <w:rFonts w:eastAsia="Times New Roman" w:cs="Times New Roman"/>
                <w:color w:val="000000"/>
                <w:szCs w:val="24"/>
              </w:rPr>
              <w:t xml:space="preserve"> kods vai līdzīgs kods, kas ļauj nepārprotami identificēt attiecīgo personu (rezidentiem – Latvijas Republikā, nerezidentiem – attiecīgajā valstī)</w:t>
            </w:r>
          </w:p>
        </w:tc>
      </w:tr>
      <w:tr w:rsidR="007F7539" w:rsidRPr="007F7539" w14:paraId="26941C9D" w14:textId="77777777" w:rsidTr="007F7539">
        <w:trPr>
          <w:trHeight w:val="330"/>
        </w:trPr>
        <w:tc>
          <w:tcPr>
            <w:tcW w:w="1780" w:type="dxa"/>
            <w:vMerge w:val="restart"/>
            <w:tcBorders>
              <w:top w:val="nil"/>
              <w:left w:val="single" w:sz="4" w:space="0" w:color="auto"/>
              <w:bottom w:val="single" w:sz="4" w:space="0" w:color="000000"/>
              <w:right w:val="single" w:sz="4" w:space="0" w:color="auto"/>
            </w:tcBorders>
            <w:hideMark/>
          </w:tcPr>
          <w:p w14:paraId="4710B1E8" w14:textId="77777777" w:rsidR="007F7539" w:rsidRPr="007F7539" w:rsidRDefault="007F7539" w:rsidP="007F7539">
            <w:pPr>
              <w:rPr>
                <w:rFonts w:eastAsia="Times New Roman" w:cs="Times New Roman"/>
                <w:color w:val="000000"/>
                <w:szCs w:val="24"/>
              </w:rPr>
            </w:pPr>
            <w:r w:rsidRPr="007F7539">
              <w:rPr>
                <w:rFonts w:eastAsia="Times New Roman" w:cs="Times New Roman"/>
                <w:color w:val="000000"/>
                <w:szCs w:val="24"/>
              </w:rPr>
              <w:t>Kategorija</w:t>
            </w:r>
          </w:p>
        </w:tc>
        <w:tc>
          <w:tcPr>
            <w:tcW w:w="940" w:type="dxa"/>
            <w:tcBorders>
              <w:top w:val="nil"/>
              <w:left w:val="nil"/>
              <w:bottom w:val="single" w:sz="4" w:space="0" w:color="auto"/>
              <w:right w:val="single" w:sz="4" w:space="0" w:color="auto"/>
            </w:tcBorders>
            <w:noWrap/>
            <w:vAlign w:val="bottom"/>
            <w:hideMark/>
          </w:tcPr>
          <w:p w14:paraId="6685FBFA"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01</w:t>
            </w:r>
          </w:p>
        </w:tc>
        <w:tc>
          <w:tcPr>
            <w:tcW w:w="5860" w:type="dxa"/>
            <w:tcBorders>
              <w:top w:val="nil"/>
              <w:left w:val="nil"/>
              <w:bottom w:val="single" w:sz="4" w:space="0" w:color="auto"/>
              <w:right w:val="single" w:sz="4" w:space="0" w:color="auto"/>
            </w:tcBorders>
            <w:hideMark/>
          </w:tcPr>
          <w:p w14:paraId="3D2098D6" w14:textId="77777777" w:rsidR="007F7539" w:rsidRPr="007F7539" w:rsidRDefault="007F7539" w:rsidP="007F7539">
            <w:pPr>
              <w:rPr>
                <w:rFonts w:eastAsia="Times New Roman" w:cs="Times New Roman"/>
                <w:color w:val="000000"/>
                <w:szCs w:val="24"/>
              </w:rPr>
            </w:pPr>
            <w:r w:rsidRPr="007F7539">
              <w:rPr>
                <w:rFonts w:eastAsia="Times New Roman" w:cs="Times New Roman"/>
                <w:color w:val="000000"/>
                <w:szCs w:val="24"/>
              </w:rPr>
              <w:t>Kredītiestādes akcionārs</w:t>
            </w:r>
          </w:p>
        </w:tc>
      </w:tr>
      <w:tr w:rsidR="007F7539" w:rsidRPr="007F7539" w14:paraId="06481108" w14:textId="77777777" w:rsidTr="007F7539">
        <w:trPr>
          <w:trHeight w:val="345"/>
        </w:trPr>
        <w:tc>
          <w:tcPr>
            <w:tcW w:w="1780" w:type="dxa"/>
            <w:vMerge/>
            <w:tcBorders>
              <w:top w:val="nil"/>
              <w:left w:val="single" w:sz="4" w:space="0" w:color="auto"/>
              <w:bottom w:val="single" w:sz="4" w:space="0" w:color="000000"/>
              <w:right w:val="single" w:sz="4" w:space="0" w:color="auto"/>
            </w:tcBorders>
            <w:vAlign w:val="center"/>
            <w:hideMark/>
          </w:tcPr>
          <w:p w14:paraId="1B1A88D5" w14:textId="77777777" w:rsidR="007F7539" w:rsidRPr="007F7539" w:rsidRDefault="007F7539" w:rsidP="007F7539">
            <w:pPr>
              <w:rPr>
                <w:rFonts w:eastAsia="Times New Roman" w:cs="Times New Roman"/>
                <w:color w:val="000000"/>
                <w:szCs w:val="24"/>
              </w:rPr>
            </w:pPr>
          </w:p>
        </w:tc>
        <w:tc>
          <w:tcPr>
            <w:tcW w:w="940" w:type="dxa"/>
            <w:tcBorders>
              <w:top w:val="nil"/>
              <w:left w:val="nil"/>
              <w:bottom w:val="single" w:sz="4" w:space="0" w:color="auto"/>
              <w:right w:val="single" w:sz="4" w:space="0" w:color="auto"/>
            </w:tcBorders>
            <w:noWrap/>
            <w:vAlign w:val="bottom"/>
            <w:hideMark/>
          </w:tcPr>
          <w:p w14:paraId="64000607"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02</w:t>
            </w:r>
          </w:p>
        </w:tc>
        <w:tc>
          <w:tcPr>
            <w:tcW w:w="5860" w:type="dxa"/>
            <w:tcBorders>
              <w:top w:val="nil"/>
              <w:left w:val="nil"/>
              <w:bottom w:val="single" w:sz="4" w:space="0" w:color="auto"/>
              <w:right w:val="single" w:sz="4" w:space="0" w:color="auto"/>
            </w:tcBorders>
            <w:shd w:val="clear" w:color="000000" w:fill="FFFFFF"/>
            <w:hideMark/>
          </w:tcPr>
          <w:p w14:paraId="6FF432A7" w14:textId="77777777" w:rsidR="007F7539" w:rsidRPr="007F7539" w:rsidRDefault="007F7539" w:rsidP="007F7539">
            <w:pPr>
              <w:rPr>
                <w:rFonts w:eastAsia="Times New Roman" w:cs="Times New Roman"/>
                <w:color w:val="000000"/>
                <w:szCs w:val="24"/>
              </w:rPr>
            </w:pPr>
            <w:r w:rsidRPr="007F7539">
              <w:rPr>
                <w:rFonts w:eastAsia="Times New Roman" w:cs="Times New Roman"/>
                <w:color w:val="000000"/>
                <w:szCs w:val="24"/>
              </w:rPr>
              <w:t>Kredītiestādes akcionāra – fiziskās personas –  laulātais,</w:t>
            </w:r>
            <w:r w:rsidRPr="007F7539">
              <w:rPr>
                <w:rFonts w:eastAsia="Times New Roman" w:cs="Times New Roman"/>
                <w:color w:val="FF0000"/>
                <w:szCs w:val="24"/>
              </w:rPr>
              <w:t xml:space="preserve"> partneris, ar kuru reģistrēta partnerība, </w:t>
            </w:r>
            <w:r w:rsidRPr="007F7539">
              <w:rPr>
                <w:rFonts w:eastAsia="Times New Roman" w:cs="Times New Roman"/>
                <w:color w:val="000000"/>
                <w:szCs w:val="24"/>
              </w:rPr>
              <w:t>vecāki un bērni</w:t>
            </w:r>
          </w:p>
        </w:tc>
      </w:tr>
      <w:tr w:rsidR="007F7539" w:rsidRPr="007F7539" w14:paraId="45E10257" w14:textId="77777777" w:rsidTr="007F7539">
        <w:trPr>
          <w:trHeight w:val="375"/>
        </w:trPr>
        <w:tc>
          <w:tcPr>
            <w:tcW w:w="1780" w:type="dxa"/>
            <w:vMerge/>
            <w:tcBorders>
              <w:top w:val="nil"/>
              <w:left w:val="single" w:sz="4" w:space="0" w:color="auto"/>
              <w:bottom w:val="single" w:sz="4" w:space="0" w:color="000000"/>
              <w:right w:val="single" w:sz="4" w:space="0" w:color="auto"/>
            </w:tcBorders>
            <w:vAlign w:val="center"/>
            <w:hideMark/>
          </w:tcPr>
          <w:p w14:paraId="15C203CD" w14:textId="77777777" w:rsidR="007F7539" w:rsidRPr="007F7539" w:rsidRDefault="007F7539" w:rsidP="007F7539">
            <w:pPr>
              <w:rPr>
                <w:rFonts w:eastAsia="Times New Roman" w:cs="Times New Roman"/>
                <w:color w:val="000000"/>
                <w:szCs w:val="24"/>
              </w:rPr>
            </w:pPr>
          </w:p>
        </w:tc>
        <w:tc>
          <w:tcPr>
            <w:tcW w:w="940" w:type="dxa"/>
            <w:tcBorders>
              <w:top w:val="nil"/>
              <w:left w:val="nil"/>
              <w:bottom w:val="single" w:sz="4" w:space="0" w:color="auto"/>
              <w:right w:val="single" w:sz="4" w:space="0" w:color="auto"/>
            </w:tcBorders>
            <w:noWrap/>
            <w:vAlign w:val="bottom"/>
            <w:hideMark/>
          </w:tcPr>
          <w:p w14:paraId="4F18832C"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03</w:t>
            </w:r>
          </w:p>
        </w:tc>
        <w:tc>
          <w:tcPr>
            <w:tcW w:w="5860" w:type="dxa"/>
            <w:tcBorders>
              <w:top w:val="nil"/>
              <w:left w:val="nil"/>
              <w:bottom w:val="single" w:sz="4" w:space="0" w:color="auto"/>
              <w:right w:val="single" w:sz="4" w:space="0" w:color="auto"/>
            </w:tcBorders>
            <w:hideMark/>
          </w:tcPr>
          <w:p w14:paraId="7A6D158F" w14:textId="77777777" w:rsidR="007F7539" w:rsidRPr="007F7539" w:rsidRDefault="007F7539" w:rsidP="007F7539">
            <w:pPr>
              <w:rPr>
                <w:rFonts w:eastAsia="Times New Roman" w:cs="Times New Roman"/>
                <w:szCs w:val="24"/>
              </w:rPr>
            </w:pPr>
            <w:r w:rsidRPr="007F7539">
              <w:rPr>
                <w:rFonts w:eastAsia="Times New Roman" w:cs="Times New Roman"/>
                <w:szCs w:val="24"/>
              </w:rPr>
              <w:t>Kredītiestādes padomes loceklis</w:t>
            </w:r>
          </w:p>
        </w:tc>
      </w:tr>
      <w:tr w:rsidR="007F7539" w:rsidRPr="007F7539" w14:paraId="6D1A8270" w14:textId="77777777" w:rsidTr="007F7539">
        <w:trPr>
          <w:trHeight w:val="375"/>
        </w:trPr>
        <w:tc>
          <w:tcPr>
            <w:tcW w:w="1780" w:type="dxa"/>
            <w:vMerge/>
            <w:tcBorders>
              <w:top w:val="nil"/>
              <w:left w:val="single" w:sz="4" w:space="0" w:color="auto"/>
              <w:bottom w:val="single" w:sz="4" w:space="0" w:color="000000"/>
              <w:right w:val="single" w:sz="4" w:space="0" w:color="auto"/>
            </w:tcBorders>
            <w:vAlign w:val="center"/>
            <w:hideMark/>
          </w:tcPr>
          <w:p w14:paraId="642392F4" w14:textId="77777777" w:rsidR="007F7539" w:rsidRPr="007F7539" w:rsidRDefault="007F7539" w:rsidP="007F7539">
            <w:pPr>
              <w:rPr>
                <w:rFonts w:eastAsia="Times New Roman" w:cs="Times New Roman"/>
                <w:color w:val="000000"/>
                <w:szCs w:val="24"/>
              </w:rPr>
            </w:pPr>
          </w:p>
        </w:tc>
        <w:tc>
          <w:tcPr>
            <w:tcW w:w="940" w:type="dxa"/>
            <w:tcBorders>
              <w:top w:val="nil"/>
              <w:left w:val="nil"/>
              <w:bottom w:val="single" w:sz="4" w:space="0" w:color="auto"/>
              <w:right w:val="single" w:sz="4" w:space="0" w:color="auto"/>
            </w:tcBorders>
            <w:noWrap/>
            <w:vAlign w:val="bottom"/>
            <w:hideMark/>
          </w:tcPr>
          <w:p w14:paraId="43C98231"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04</w:t>
            </w:r>
          </w:p>
        </w:tc>
        <w:tc>
          <w:tcPr>
            <w:tcW w:w="5860" w:type="dxa"/>
            <w:tcBorders>
              <w:top w:val="nil"/>
              <w:left w:val="nil"/>
              <w:bottom w:val="single" w:sz="4" w:space="0" w:color="auto"/>
              <w:right w:val="single" w:sz="4" w:space="0" w:color="auto"/>
            </w:tcBorders>
            <w:hideMark/>
          </w:tcPr>
          <w:p w14:paraId="24946CB1" w14:textId="77777777" w:rsidR="007F7539" w:rsidRPr="007F7539" w:rsidRDefault="007F7539" w:rsidP="007F7539">
            <w:pPr>
              <w:rPr>
                <w:rFonts w:eastAsia="Times New Roman" w:cs="Times New Roman"/>
                <w:szCs w:val="24"/>
              </w:rPr>
            </w:pPr>
            <w:r w:rsidRPr="007F7539">
              <w:rPr>
                <w:rFonts w:eastAsia="Times New Roman" w:cs="Times New Roman"/>
                <w:szCs w:val="24"/>
              </w:rPr>
              <w:t>Kredītiestādes valdes loceklis</w:t>
            </w:r>
          </w:p>
        </w:tc>
      </w:tr>
      <w:tr w:rsidR="007F7539" w:rsidRPr="007F7539" w14:paraId="6B261E69" w14:textId="77777777" w:rsidTr="007F7539">
        <w:trPr>
          <w:trHeight w:val="660"/>
        </w:trPr>
        <w:tc>
          <w:tcPr>
            <w:tcW w:w="1780" w:type="dxa"/>
            <w:vMerge/>
            <w:tcBorders>
              <w:top w:val="nil"/>
              <w:left w:val="single" w:sz="4" w:space="0" w:color="auto"/>
              <w:bottom w:val="single" w:sz="4" w:space="0" w:color="000000"/>
              <w:right w:val="single" w:sz="4" w:space="0" w:color="auto"/>
            </w:tcBorders>
            <w:vAlign w:val="center"/>
            <w:hideMark/>
          </w:tcPr>
          <w:p w14:paraId="2D0AEF1C" w14:textId="77777777" w:rsidR="007F7539" w:rsidRPr="007F7539" w:rsidRDefault="007F7539" w:rsidP="007F7539">
            <w:pPr>
              <w:rPr>
                <w:rFonts w:eastAsia="Times New Roman" w:cs="Times New Roman"/>
                <w:color w:val="000000"/>
                <w:szCs w:val="24"/>
              </w:rPr>
            </w:pPr>
          </w:p>
        </w:tc>
        <w:tc>
          <w:tcPr>
            <w:tcW w:w="940" w:type="dxa"/>
            <w:tcBorders>
              <w:top w:val="nil"/>
              <w:left w:val="nil"/>
              <w:bottom w:val="single" w:sz="4" w:space="0" w:color="auto"/>
              <w:right w:val="single" w:sz="4" w:space="0" w:color="auto"/>
            </w:tcBorders>
            <w:noWrap/>
            <w:vAlign w:val="bottom"/>
            <w:hideMark/>
          </w:tcPr>
          <w:p w14:paraId="1783D8B8"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05</w:t>
            </w:r>
          </w:p>
        </w:tc>
        <w:tc>
          <w:tcPr>
            <w:tcW w:w="5860" w:type="dxa"/>
            <w:tcBorders>
              <w:top w:val="nil"/>
              <w:left w:val="nil"/>
              <w:bottom w:val="single" w:sz="4" w:space="0" w:color="auto"/>
              <w:right w:val="single" w:sz="4" w:space="0" w:color="auto"/>
            </w:tcBorders>
            <w:shd w:val="clear" w:color="000000" w:fill="FFFFFF"/>
            <w:hideMark/>
          </w:tcPr>
          <w:p w14:paraId="381DD2A0" w14:textId="3591CBAD" w:rsidR="007F7539" w:rsidRPr="007F7539" w:rsidRDefault="007F7539" w:rsidP="007F7539">
            <w:pPr>
              <w:rPr>
                <w:rFonts w:eastAsia="Times New Roman" w:cs="Times New Roman"/>
                <w:szCs w:val="24"/>
              </w:rPr>
            </w:pPr>
            <w:r w:rsidRPr="007F7539">
              <w:rPr>
                <w:rFonts w:eastAsia="Times New Roman" w:cs="Times New Roman"/>
                <w:szCs w:val="24"/>
              </w:rPr>
              <w:t>Kredītiestādes cits vadošais darbinieks (</w:t>
            </w:r>
            <w:r w:rsidRPr="007F7539">
              <w:rPr>
                <w:rFonts w:eastAsia="Times New Roman" w:cs="Times New Roman"/>
                <w:strike/>
                <w:szCs w:val="24"/>
              </w:rPr>
              <w:t>iekšējā audita dienesta vadītājs, risku direktors, par darbības atbilstības kontroli atbildīgā persona un sabiedrības kontrolieris</w:t>
            </w:r>
            <w:r w:rsidR="00B8649E">
              <w:rPr>
                <w:rFonts w:eastAsia="Times New Roman" w:cs="Times New Roman"/>
                <w:strike/>
                <w:szCs w:val="24"/>
              </w:rPr>
              <w:t xml:space="preserve"> </w:t>
            </w:r>
            <w:r w:rsidR="00944829" w:rsidRPr="005A44B2">
              <w:rPr>
                <w:rFonts w:eastAsia="Times New Roman" w:cs="Times New Roman"/>
                <w:color w:val="EE0000"/>
                <w:szCs w:val="24"/>
              </w:rPr>
              <w:t>i</w:t>
            </w:r>
            <w:r w:rsidRPr="007F7539">
              <w:rPr>
                <w:rFonts w:eastAsia="Times New Roman" w:cs="Times New Roman"/>
                <w:color w:val="FF0000"/>
                <w:szCs w:val="24"/>
              </w:rPr>
              <w:t>ekšējās kontroles funkcij</w:t>
            </w:r>
            <w:ins w:id="60" w:author="RPAMP" w:date="2025-12-03T13:30:00Z" w16du:dateUtc="2025-12-03T11:30:00Z">
              <w:r w:rsidR="00B3066A">
                <w:rPr>
                  <w:rFonts w:eastAsia="Times New Roman" w:cs="Times New Roman"/>
                  <w:color w:val="FF0000"/>
                  <w:szCs w:val="24"/>
                </w:rPr>
                <w:t>as</w:t>
              </w:r>
            </w:ins>
            <w:r w:rsidRPr="007F7539">
              <w:rPr>
                <w:rFonts w:eastAsia="Times New Roman" w:cs="Times New Roman"/>
                <w:color w:val="FF0000"/>
                <w:szCs w:val="24"/>
              </w:rPr>
              <w:t xml:space="preserve"> vadītāj</w:t>
            </w:r>
            <w:ins w:id="61" w:author="RPAMP" w:date="2025-11-25T10:20:00Z" w16du:dateUtc="2025-11-25T08:20:00Z">
              <w:r w:rsidR="00F96CD0">
                <w:rPr>
                  <w:rFonts w:eastAsia="Times New Roman" w:cs="Times New Roman"/>
                  <w:color w:val="FF0000"/>
                  <w:szCs w:val="24"/>
                </w:rPr>
                <w:t>s</w:t>
              </w:r>
            </w:ins>
            <w:r w:rsidRPr="007F7539">
              <w:rPr>
                <w:rFonts w:eastAsia="Times New Roman" w:cs="Times New Roman"/>
                <w:szCs w:val="24"/>
              </w:rPr>
              <w:t>)</w:t>
            </w:r>
          </w:p>
        </w:tc>
      </w:tr>
      <w:tr w:rsidR="007F7539" w:rsidRPr="007F7539" w14:paraId="7AA63290" w14:textId="77777777" w:rsidTr="007F7539">
        <w:trPr>
          <w:trHeight w:val="690"/>
        </w:trPr>
        <w:tc>
          <w:tcPr>
            <w:tcW w:w="1780" w:type="dxa"/>
            <w:vMerge/>
            <w:tcBorders>
              <w:top w:val="nil"/>
              <w:left w:val="single" w:sz="4" w:space="0" w:color="auto"/>
              <w:bottom w:val="single" w:sz="4" w:space="0" w:color="000000"/>
              <w:right w:val="single" w:sz="4" w:space="0" w:color="auto"/>
            </w:tcBorders>
            <w:vAlign w:val="center"/>
            <w:hideMark/>
          </w:tcPr>
          <w:p w14:paraId="30699DA1" w14:textId="77777777" w:rsidR="007F7539" w:rsidRPr="007F7539" w:rsidRDefault="007F7539" w:rsidP="007F7539">
            <w:pPr>
              <w:rPr>
                <w:rFonts w:eastAsia="Times New Roman" w:cs="Times New Roman"/>
                <w:color w:val="000000"/>
                <w:szCs w:val="24"/>
              </w:rPr>
            </w:pPr>
          </w:p>
        </w:tc>
        <w:tc>
          <w:tcPr>
            <w:tcW w:w="940" w:type="dxa"/>
            <w:tcBorders>
              <w:top w:val="nil"/>
              <w:left w:val="nil"/>
              <w:bottom w:val="single" w:sz="4" w:space="0" w:color="auto"/>
              <w:right w:val="single" w:sz="4" w:space="0" w:color="auto"/>
            </w:tcBorders>
            <w:noWrap/>
            <w:vAlign w:val="bottom"/>
            <w:hideMark/>
          </w:tcPr>
          <w:p w14:paraId="5ED0EA26"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06</w:t>
            </w:r>
          </w:p>
        </w:tc>
        <w:tc>
          <w:tcPr>
            <w:tcW w:w="5860" w:type="dxa"/>
            <w:tcBorders>
              <w:top w:val="nil"/>
              <w:left w:val="nil"/>
              <w:bottom w:val="single" w:sz="4" w:space="0" w:color="auto"/>
              <w:right w:val="single" w:sz="4" w:space="0" w:color="auto"/>
            </w:tcBorders>
            <w:shd w:val="clear" w:color="000000" w:fill="FFFFFF"/>
            <w:hideMark/>
          </w:tcPr>
          <w:p w14:paraId="0FB3AAA5" w14:textId="77777777" w:rsidR="007F7539" w:rsidRPr="007F7539" w:rsidRDefault="007F7539" w:rsidP="007F7539">
            <w:pPr>
              <w:rPr>
                <w:rFonts w:eastAsia="Times New Roman" w:cs="Times New Roman"/>
                <w:color w:val="000000"/>
                <w:szCs w:val="24"/>
              </w:rPr>
            </w:pPr>
            <w:r w:rsidRPr="007F7539">
              <w:rPr>
                <w:rFonts w:eastAsia="Times New Roman" w:cs="Times New Roman"/>
                <w:color w:val="000000"/>
                <w:szCs w:val="24"/>
              </w:rPr>
              <w:t xml:space="preserve">Kredītiestādes padomes, valdes locekļa un cita vadošā darbinieka laulātais, </w:t>
            </w:r>
            <w:r w:rsidRPr="007F7539">
              <w:rPr>
                <w:rFonts w:eastAsia="Times New Roman" w:cs="Times New Roman"/>
                <w:color w:val="FF0000"/>
                <w:szCs w:val="24"/>
              </w:rPr>
              <w:t xml:space="preserve">partneris, ar kuru reģistrēta partnerība, </w:t>
            </w:r>
            <w:r w:rsidRPr="007F7539">
              <w:rPr>
                <w:rFonts w:eastAsia="Times New Roman" w:cs="Times New Roman"/>
                <w:color w:val="000000"/>
                <w:szCs w:val="24"/>
              </w:rPr>
              <w:t>vecāki un bērni</w:t>
            </w:r>
          </w:p>
        </w:tc>
      </w:tr>
      <w:tr w:rsidR="007F7539" w:rsidRPr="007F7539" w14:paraId="6058678D" w14:textId="77777777" w:rsidTr="007F7539">
        <w:trPr>
          <w:trHeight w:val="330"/>
        </w:trPr>
        <w:tc>
          <w:tcPr>
            <w:tcW w:w="1780" w:type="dxa"/>
            <w:vMerge/>
            <w:tcBorders>
              <w:top w:val="nil"/>
              <w:left w:val="single" w:sz="4" w:space="0" w:color="auto"/>
              <w:bottom w:val="single" w:sz="4" w:space="0" w:color="000000"/>
              <w:right w:val="single" w:sz="4" w:space="0" w:color="auto"/>
            </w:tcBorders>
            <w:vAlign w:val="center"/>
            <w:hideMark/>
          </w:tcPr>
          <w:p w14:paraId="54EEA81C" w14:textId="77777777" w:rsidR="007F7539" w:rsidRPr="007F7539" w:rsidRDefault="007F7539" w:rsidP="007F7539">
            <w:pPr>
              <w:rPr>
                <w:rFonts w:eastAsia="Times New Roman" w:cs="Times New Roman"/>
                <w:color w:val="000000"/>
                <w:szCs w:val="24"/>
              </w:rPr>
            </w:pPr>
          </w:p>
        </w:tc>
        <w:tc>
          <w:tcPr>
            <w:tcW w:w="940" w:type="dxa"/>
            <w:tcBorders>
              <w:top w:val="nil"/>
              <w:left w:val="nil"/>
              <w:bottom w:val="single" w:sz="4" w:space="0" w:color="auto"/>
              <w:right w:val="single" w:sz="4" w:space="0" w:color="auto"/>
            </w:tcBorders>
            <w:noWrap/>
            <w:vAlign w:val="bottom"/>
            <w:hideMark/>
          </w:tcPr>
          <w:p w14:paraId="62B4264B" w14:textId="77777777" w:rsidR="007F7539" w:rsidRPr="007F7539" w:rsidRDefault="007F7539" w:rsidP="007F7539">
            <w:pPr>
              <w:jc w:val="center"/>
              <w:rPr>
                <w:rFonts w:eastAsia="Times New Roman" w:cs="Times New Roman"/>
                <w:color w:val="000000"/>
                <w:szCs w:val="24"/>
              </w:rPr>
            </w:pPr>
            <w:r w:rsidRPr="007F7539">
              <w:rPr>
                <w:rFonts w:eastAsia="Times New Roman" w:cs="Times New Roman"/>
                <w:color w:val="000000"/>
                <w:szCs w:val="24"/>
              </w:rPr>
              <w:t>07</w:t>
            </w:r>
          </w:p>
        </w:tc>
        <w:tc>
          <w:tcPr>
            <w:tcW w:w="5860" w:type="dxa"/>
            <w:tcBorders>
              <w:top w:val="nil"/>
              <w:left w:val="nil"/>
              <w:bottom w:val="single" w:sz="4" w:space="0" w:color="auto"/>
              <w:right w:val="single" w:sz="4" w:space="0" w:color="auto"/>
            </w:tcBorders>
            <w:hideMark/>
          </w:tcPr>
          <w:p w14:paraId="342DE935" w14:textId="77777777" w:rsidR="007F7539" w:rsidRPr="007F7539" w:rsidRDefault="007F7539" w:rsidP="007F7539">
            <w:pPr>
              <w:rPr>
                <w:rFonts w:eastAsia="Times New Roman" w:cs="Times New Roman"/>
                <w:color w:val="000000"/>
                <w:szCs w:val="24"/>
              </w:rPr>
            </w:pPr>
            <w:r w:rsidRPr="007F7539">
              <w:rPr>
                <w:rFonts w:eastAsia="Times New Roman" w:cs="Times New Roman"/>
                <w:color w:val="000000"/>
                <w:szCs w:val="24"/>
              </w:rPr>
              <w:t>Cits</w:t>
            </w:r>
          </w:p>
        </w:tc>
      </w:tr>
      <w:tr w:rsidR="007F7539" w:rsidRPr="007F7539" w14:paraId="3901923A" w14:textId="77777777" w:rsidTr="007F7539">
        <w:trPr>
          <w:trHeight w:val="1290"/>
        </w:trPr>
        <w:tc>
          <w:tcPr>
            <w:tcW w:w="1780" w:type="dxa"/>
            <w:tcBorders>
              <w:top w:val="nil"/>
              <w:left w:val="single" w:sz="4" w:space="0" w:color="auto"/>
              <w:bottom w:val="single" w:sz="4" w:space="0" w:color="auto"/>
              <w:right w:val="single" w:sz="4" w:space="0" w:color="auto"/>
            </w:tcBorders>
            <w:hideMark/>
          </w:tcPr>
          <w:p w14:paraId="3A896922" w14:textId="77777777" w:rsidR="007F7539" w:rsidRPr="007F7539" w:rsidRDefault="007F7539" w:rsidP="007F7539">
            <w:pPr>
              <w:rPr>
                <w:rFonts w:eastAsia="Times New Roman" w:cs="Times New Roman"/>
                <w:szCs w:val="24"/>
              </w:rPr>
            </w:pPr>
            <w:r w:rsidRPr="007F7539">
              <w:rPr>
                <w:rFonts w:eastAsia="Times New Roman" w:cs="Times New Roman"/>
                <w:szCs w:val="24"/>
              </w:rPr>
              <w:t>Personas, kas saistīta ar kredītiestādi, nosaukums vai vārds un uzvārds</w:t>
            </w:r>
          </w:p>
        </w:tc>
        <w:tc>
          <w:tcPr>
            <w:tcW w:w="940" w:type="dxa"/>
            <w:tcBorders>
              <w:top w:val="nil"/>
              <w:left w:val="nil"/>
              <w:bottom w:val="single" w:sz="4" w:space="0" w:color="auto"/>
              <w:right w:val="single" w:sz="4" w:space="0" w:color="auto"/>
            </w:tcBorders>
            <w:vAlign w:val="bottom"/>
            <w:hideMark/>
          </w:tcPr>
          <w:p w14:paraId="4493202F" w14:textId="77777777" w:rsidR="007F7539" w:rsidRPr="007F7539" w:rsidRDefault="007F7539" w:rsidP="007F7539">
            <w:pPr>
              <w:jc w:val="center"/>
              <w:rPr>
                <w:rFonts w:eastAsia="Times New Roman" w:cs="Times New Roman"/>
                <w:szCs w:val="24"/>
              </w:rPr>
            </w:pPr>
            <w:r w:rsidRPr="007F7539">
              <w:rPr>
                <w:rFonts w:eastAsia="Times New Roman" w:cs="Times New Roman"/>
                <w:szCs w:val="24"/>
              </w:rPr>
              <w:t> </w:t>
            </w:r>
          </w:p>
        </w:tc>
        <w:tc>
          <w:tcPr>
            <w:tcW w:w="5860" w:type="dxa"/>
            <w:tcBorders>
              <w:top w:val="nil"/>
              <w:left w:val="nil"/>
              <w:bottom w:val="single" w:sz="4" w:space="0" w:color="auto"/>
              <w:right w:val="single" w:sz="4" w:space="0" w:color="auto"/>
            </w:tcBorders>
            <w:hideMark/>
          </w:tcPr>
          <w:p w14:paraId="5B4674F4" w14:textId="77777777" w:rsidR="007F7539" w:rsidRPr="007F7539" w:rsidRDefault="007F7539" w:rsidP="007F7539">
            <w:pPr>
              <w:rPr>
                <w:rFonts w:eastAsia="Times New Roman" w:cs="Times New Roman"/>
                <w:color w:val="000000"/>
                <w:szCs w:val="24"/>
              </w:rPr>
            </w:pPr>
            <w:r w:rsidRPr="007F7539">
              <w:rPr>
                <w:rFonts w:eastAsia="Times New Roman" w:cs="Times New Roman"/>
                <w:color w:val="000000"/>
                <w:szCs w:val="24"/>
              </w:rPr>
              <w:t>Juridiskās personas nosaukums vai fiziskās personas vārds un uzvārds</w:t>
            </w:r>
          </w:p>
        </w:tc>
      </w:tr>
    </w:tbl>
    <w:p w14:paraId="74794F01" w14:textId="5D00D90C" w:rsidR="00493CE4" w:rsidRPr="0025588D" w:rsidRDefault="00493CE4" w:rsidP="00493CE4">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4"/>
        <w:gridCol w:w="5410"/>
      </w:tblGrid>
      <w:tr w:rsidR="00493CE4" w14:paraId="63613D10" w14:textId="77777777" w:rsidTr="00844DB0">
        <w:tc>
          <w:tcPr>
            <w:tcW w:w="4928" w:type="dxa"/>
            <w:vAlign w:val="bottom"/>
          </w:tcPr>
          <w:p w14:paraId="6CD8E03B" w14:textId="77777777" w:rsidR="00493CE4" w:rsidRDefault="00000000" w:rsidP="00844DB0">
            <w:pPr>
              <w:pStyle w:val="NoSpacing"/>
              <w:ind w:left="-107"/>
              <w:rPr>
                <w:rFonts w:cs="Times New Roman"/>
              </w:rPr>
            </w:pPr>
            <w:sdt>
              <w:sdtPr>
                <w:rPr>
                  <w:rFonts w:cs="Times New Roman"/>
                </w:rPr>
                <w:alias w:val="Amats"/>
                <w:tag w:val="Amats"/>
                <w:id w:val="-890732115"/>
                <w:placeholder>
                  <w:docPart w:val="29B91D5535FB4194A905379BD886F84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493CE4">
                  <w:rPr>
                    <w:rFonts w:cs="Times New Roman"/>
                  </w:rPr>
                  <w:t>Latvijas Bankas prezidents</w:t>
                </w:r>
              </w:sdtContent>
            </w:sdt>
          </w:p>
        </w:tc>
        <w:sdt>
          <w:sdtPr>
            <w:rPr>
              <w:rFonts w:cs="Times New Roman"/>
            </w:rPr>
            <w:alias w:val="V. Uzvārds"/>
            <w:tag w:val="V. Uzvārds"/>
            <w:id w:val="793330670"/>
            <w:placeholder>
              <w:docPart w:val="DEEE8CE138E6433A8AAB586AEEE829B1"/>
            </w:placeholder>
          </w:sdtPr>
          <w:sdtContent>
            <w:tc>
              <w:tcPr>
                <w:tcW w:w="9531" w:type="dxa"/>
                <w:vAlign w:val="bottom"/>
              </w:tcPr>
              <w:p w14:paraId="571F35D6" w14:textId="77777777" w:rsidR="00493CE4" w:rsidRDefault="00493CE4" w:rsidP="00844DB0">
                <w:pPr>
                  <w:pStyle w:val="NoSpacing"/>
                  <w:ind w:right="-111"/>
                  <w:jc w:val="right"/>
                  <w:rPr>
                    <w:rFonts w:cs="Times New Roman"/>
                  </w:rPr>
                </w:pPr>
                <w:r>
                  <w:rPr>
                    <w:rFonts w:cs="Times New Roman"/>
                  </w:rPr>
                  <w:t>M. Kazāks</w:t>
                </w:r>
              </w:p>
            </w:tc>
          </w:sdtContent>
        </w:sdt>
      </w:tr>
    </w:tbl>
    <w:p w14:paraId="7B578FCF" w14:textId="77777777" w:rsidR="00493CE4" w:rsidRDefault="00493CE4">
      <w:pPr>
        <w:rPr>
          <w:rFonts w:cs="Times New Roman"/>
          <w:szCs w:val="24"/>
        </w:rPr>
      </w:pPr>
    </w:p>
    <w:sectPr w:rsidR="00493CE4" w:rsidSect="00C95660">
      <w:pgSz w:w="11906" w:h="16838" w:code="9"/>
      <w:pgMar w:top="1134" w:right="1701" w:bottom="1134"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9A59D" w14:textId="77777777" w:rsidR="00F369C1" w:rsidRDefault="00F369C1" w:rsidP="00AC4B00">
      <w:r>
        <w:separator/>
      </w:r>
    </w:p>
  </w:endnote>
  <w:endnote w:type="continuationSeparator" w:id="0">
    <w:p w14:paraId="5DDE9C17" w14:textId="77777777" w:rsidR="00F369C1" w:rsidRDefault="00F369C1" w:rsidP="00AC4B00">
      <w:r>
        <w:continuationSeparator/>
      </w:r>
    </w:p>
  </w:endnote>
  <w:endnote w:type="continuationNotice" w:id="1">
    <w:p w14:paraId="4D1C9DBF" w14:textId="77777777" w:rsidR="00F369C1" w:rsidRDefault="00F36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D7B9D" w14:textId="77777777" w:rsidR="00F369C1" w:rsidRDefault="00F369C1" w:rsidP="00AC4B00">
      <w:r>
        <w:separator/>
      </w:r>
    </w:p>
  </w:footnote>
  <w:footnote w:type="continuationSeparator" w:id="0">
    <w:p w14:paraId="79DF1DBC" w14:textId="77777777" w:rsidR="00F369C1" w:rsidRDefault="00F369C1" w:rsidP="00AC4B00">
      <w:r>
        <w:continuationSeparator/>
      </w:r>
    </w:p>
  </w:footnote>
  <w:footnote w:type="continuationNotice" w:id="1">
    <w:p w14:paraId="1D5F8D6D" w14:textId="77777777" w:rsidR="00F369C1" w:rsidRDefault="00F369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43B1952D"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0021" w14:textId="77777777" w:rsidR="009C42A8" w:rsidRPr="009C42A8" w:rsidRDefault="00EA6CA5" w:rsidP="00AA4809">
    <w:pPr>
      <w:pStyle w:val="Header"/>
      <w:spacing w:before="560"/>
      <w:jc w:val="center"/>
    </w:pPr>
    <w:r>
      <w:rPr>
        <w:noProof/>
      </w:rPr>
      <w:drawing>
        <wp:inline distT="0" distB="0" distL="0" distR="0" wp14:anchorId="7B6DA601" wp14:editId="3886723E">
          <wp:extent cx="2087973" cy="737649"/>
          <wp:effectExtent l="19050" t="0" r="7527" b="0"/>
          <wp:docPr id="2" name="Picture 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58240" behindDoc="0" locked="0" layoutInCell="1" allowOverlap="1" wp14:anchorId="18D9945C" wp14:editId="6E1D4D1C">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46594" id="Rectangle 1" o:spid="_x0000_s1026" style="position:absolute;margin-left:117.95pt;margin-top:14.55pt;width:189.7pt;height:7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E3556"/>
    <w:multiLevelType w:val="multilevel"/>
    <w:tmpl w:val="F676CA6C"/>
    <w:lvl w:ilvl="0">
      <w:start w:val="1"/>
      <w:numFmt w:val="decimal"/>
      <w:lvlText w:val="%1."/>
      <w:lvlJc w:val="left"/>
      <w:pPr>
        <w:ind w:left="360" w:hanging="360"/>
      </w:pPr>
      <w:rPr>
        <w:i w:val="0"/>
        <w:iCs w:val="0"/>
        <w:strike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1D46A8C"/>
    <w:multiLevelType w:val="hybridMultilevel"/>
    <w:tmpl w:val="4FB09D3E"/>
    <w:lvl w:ilvl="0" w:tplc="F392BA58">
      <w:start w:val="1"/>
      <w:numFmt w:val="upperRoman"/>
      <w:suff w:val="space"/>
      <w:lvlText w:val="%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58936F"/>
    <w:multiLevelType w:val="hybridMultilevel"/>
    <w:tmpl w:val="B276CB7E"/>
    <w:lvl w:ilvl="0" w:tplc="15467E9A">
      <w:start w:val="1"/>
      <w:numFmt w:val="upperRoman"/>
      <w:pStyle w:val="NAnodala"/>
      <w:lvlText w:val="%1."/>
      <w:lvlJc w:val="left"/>
      <w:pPr>
        <w:ind w:left="720" w:hanging="360"/>
      </w:pPr>
    </w:lvl>
    <w:lvl w:ilvl="1" w:tplc="EEAC03FA">
      <w:start w:val="1"/>
      <w:numFmt w:val="lowerLetter"/>
      <w:lvlText w:val="%2."/>
      <w:lvlJc w:val="left"/>
      <w:pPr>
        <w:ind w:left="1440" w:hanging="360"/>
      </w:pPr>
    </w:lvl>
    <w:lvl w:ilvl="2" w:tplc="E73EC574">
      <w:start w:val="1"/>
      <w:numFmt w:val="lowerRoman"/>
      <w:lvlText w:val="%3."/>
      <w:lvlJc w:val="right"/>
      <w:pPr>
        <w:ind w:left="2160" w:hanging="180"/>
      </w:pPr>
    </w:lvl>
    <w:lvl w:ilvl="3" w:tplc="92207CD6">
      <w:start w:val="1"/>
      <w:numFmt w:val="decimal"/>
      <w:lvlText w:val="%4."/>
      <w:lvlJc w:val="left"/>
      <w:pPr>
        <w:ind w:left="2880" w:hanging="360"/>
      </w:pPr>
    </w:lvl>
    <w:lvl w:ilvl="4" w:tplc="939C51A2">
      <w:start w:val="1"/>
      <w:numFmt w:val="lowerLetter"/>
      <w:lvlText w:val="%5."/>
      <w:lvlJc w:val="left"/>
      <w:pPr>
        <w:ind w:left="3600" w:hanging="360"/>
      </w:pPr>
    </w:lvl>
    <w:lvl w:ilvl="5" w:tplc="4260B2D0">
      <w:start w:val="1"/>
      <w:numFmt w:val="lowerRoman"/>
      <w:lvlText w:val="%6."/>
      <w:lvlJc w:val="right"/>
      <w:pPr>
        <w:ind w:left="4320" w:hanging="180"/>
      </w:pPr>
    </w:lvl>
    <w:lvl w:ilvl="6" w:tplc="4B767A06">
      <w:start w:val="1"/>
      <w:numFmt w:val="decimal"/>
      <w:lvlText w:val="%7."/>
      <w:lvlJc w:val="left"/>
      <w:pPr>
        <w:ind w:left="5040" w:hanging="360"/>
      </w:pPr>
    </w:lvl>
    <w:lvl w:ilvl="7" w:tplc="A3ECFFF8">
      <w:start w:val="1"/>
      <w:numFmt w:val="lowerLetter"/>
      <w:lvlText w:val="%8."/>
      <w:lvlJc w:val="left"/>
      <w:pPr>
        <w:ind w:left="5760" w:hanging="360"/>
      </w:pPr>
    </w:lvl>
    <w:lvl w:ilvl="8" w:tplc="9B5E13BA">
      <w:start w:val="1"/>
      <w:numFmt w:val="lowerRoman"/>
      <w:lvlText w:val="%9."/>
      <w:lvlJc w:val="right"/>
      <w:pPr>
        <w:ind w:left="6480" w:hanging="180"/>
      </w:pPr>
    </w:lvl>
  </w:abstractNum>
  <w:abstractNum w:abstractNumId="3" w15:restartNumberingAfterBreak="0">
    <w:nsid w:val="3B68385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6DA5D8C"/>
    <w:multiLevelType w:val="multilevel"/>
    <w:tmpl w:val="E24E6BFC"/>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3BB7D32"/>
    <w:multiLevelType w:val="multilevel"/>
    <w:tmpl w:val="D17AD966"/>
    <w:lvl w:ilvl="0">
      <w:start w:val="1"/>
      <w:numFmt w:val="decimal"/>
      <w:pStyle w:val="NApunkts1"/>
      <w:suff w:val="space"/>
      <w:lvlText w:val="%1."/>
      <w:lvlJc w:val="left"/>
      <w:pPr>
        <w:ind w:left="360" w:hanging="360"/>
      </w:pPr>
      <w:rPr>
        <w:i w:val="0"/>
        <w:iCs w:val="0"/>
        <w:strike w:val="0"/>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79F48AE"/>
    <w:multiLevelType w:val="hybridMultilevel"/>
    <w:tmpl w:val="1FE025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A643AAA"/>
    <w:multiLevelType w:val="hybridMultilevel"/>
    <w:tmpl w:val="D6F057EE"/>
    <w:lvl w:ilvl="0" w:tplc="B136DB34">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4"/>
  </w:num>
  <w:num w:numId="2" w16cid:durableId="765492621">
    <w:abstractNumId w:val="5"/>
  </w:num>
  <w:num w:numId="3" w16cid:durableId="6568832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1"/>
  </w:num>
  <w:num w:numId="8" w16cid:durableId="133395124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9184389">
    <w:abstractNumId w:val="7"/>
  </w:num>
  <w:num w:numId="10" w16cid:durableId="407577267">
    <w:abstractNumId w:val="7"/>
  </w:num>
  <w:num w:numId="11" w16cid:durableId="145556348">
    <w:abstractNumId w:val="7"/>
  </w:num>
  <w:num w:numId="12" w16cid:durableId="1702242379">
    <w:abstractNumId w:val="2"/>
  </w:num>
  <w:num w:numId="13" w16cid:durableId="1783067201">
    <w:abstractNumId w:val="0"/>
  </w:num>
  <w:num w:numId="14" w16cid:durableId="1818952161">
    <w:abstractNumId w:val="3"/>
  </w:num>
  <w:num w:numId="15" w16cid:durableId="11460492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PAMP">
    <w15:presenceInfo w15:providerId="None" w15:userId="RPAMP"/>
  </w15:person>
  <w15:person w15:author="Inga Jermoloviča">
    <w15:presenceInfo w15:providerId="AD" w15:userId="S::ijermolo@bank.lv::823f8951-1e96-402e-84cc-de867da0be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55E"/>
    <w:rsid w:val="00000DF1"/>
    <w:rsid w:val="00001229"/>
    <w:rsid w:val="00001DEA"/>
    <w:rsid w:val="00003731"/>
    <w:rsid w:val="00003926"/>
    <w:rsid w:val="00003BDA"/>
    <w:rsid w:val="0000595F"/>
    <w:rsid w:val="00005DC7"/>
    <w:rsid w:val="0000704A"/>
    <w:rsid w:val="00007B55"/>
    <w:rsid w:val="00010814"/>
    <w:rsid w:val="0001199A"/>
    <w:rsid w:val="000137B2"/>
    <w:rsid w:val="000171A6"/>
    <w:rsid w:val="00017648"/>
    <w:rsid w:val="00017C12"/>
    <w:rsid w:val="0002004E"/>
    <w:rsid w:val="00020203"/>
    <w:rsid w:val="00020D7A"/>
    <w:rsid w:val="00024F2D"/>
    <w:rsid w:val="00026625"/>
    <w:rsid w:val="00027F41"/>
    <w:rsid w:val="00031D1E"/>
    <w:rsid w:val="00032F04"/>
    <w:rsid w:val="00035E5F"/>
    <w:rsid w:val="00037BAF"/>
    <w:rsid w:val="00040491"/>
    <w:rsid w:val="00042C9E"/>
    <w:rsid w:val="000435C5"/>
    <w:rsid w:val="000459F0"/>
    <w:rsid w:val="000462FE"/>
    <w:rsid w:val="00047191"/>
    <w:rsid w:val="00050677"/>
    <w:rsid w:val="00051B39"/>
    <w:rsid w:val="000526A7"/>
    <w:rsid w:val="00052CEB"/>
    <w:rsid w:val="00057385"/>
    <w:rsid w:val="00057C99"/>
    <w:rsid w:val="0006036D"/>
    <w:rsid w:val="00060D2F"/>
    <w:rsid w:val="00064045"/>
    <w:rsid w:val="00064753"/>
    <w:rsid w:val="00065B34"/>
    <w:rsid w:val="000669C4"/>
    <w:rsid w:val="000670B3"/>
    <w:rsid w:val="00067CF9"/>
    <w:rsid w:val="000722BA"/>
    <w:rsid w:val="000725EA"/>
    <w:rsid w:val="0007284A"/>
    <w:rsid w:val="0008064E"/>
    <w:rsid w:val="0008096B"/>
    <w:rsid w:val="00080BDB"/>
    <w:rsid w:val="00081D7E"/>
    <w:rsid w:val="00082BEF"/>
    <w:rsid w:val="000836A1"/>
    <w:rsid w:val="00083A85"/>
    <w:rsid w:val="00083C5A"/>
    <w:rsid w:val="00084E6C"/>
    <w:rsid w:val="00085DE7"/>
    <w:rsid w:val="00085E94"/>
    <w:rsid w:val="0008734C"/>
    <w:rsid w:val="0009014A"/>
    <w:rsid w:val="00090BFF"/>
    <w:rsid w:val="00091620"/>
    <w:rsid w:val="00092C23"/>
    <w:rsid w:val="000942A3"/>
    <w:rsid w:val="000967E8"/>
    <w:rsid w:val="00096D68"/>
    <w:rsid w:val="000973A6"/>
    <w:rsid w:val="000A5534"/>
    <w:rsid w:val="000B0F29"/>
    <w:rsid w:val="000B0FD3"/>
    <w:rsid w:val="000B145F"/>
    <w:rsid w:val="000B274F"/>
    <w:rsid w:val="000B34DD"/>
    <w:rsid w:val="000B3673"/>
    <w:rsid w:val="000B41DB"/>
    <w:rsid w:val="000B45A7"/>
    <w:rsid w:val="000B4D11"/>
    <w:rsid w:val="000B74BA"/>
    <w:rsid w:val="000B777B"/>
    <w:rsid w:val="000B79EC"/>
    <w:rsid w:val="000B7DFC"/>
    <w:rsid w:val="000C0338"/>
    <w:rsid w:val="000C126C"/>
    <w:rsid w:val="000C1548"/>
    <w:rsid w:val="000C7140"/>
    <w:rsid w:val="000C7380"/>
    <w:rsid w:val="000D18A5"/>
    <w:rsid w:val="000D1C94"/>
    <w:rsid w:val="000D223B"/>
    <w:rsid w:val="000D2961"/>
    <w:rsid w:val="000D372D"/>
    <w:rsid w:val="000D44C2"/>
    <w:rsid w:val="000D46E9"/>
    <w:rsid w:val="000D4F35"/>
    <w:rsid w:val="000D5005"/>
    <w:rsid w:val="000D5C96"/>
    <w:rsid w:val="000E2D92"/>
    <w:rsid w:val="000E4379"/>
    <w:rsid w:val="000E555E"/>
    <w:rsid w:val="000E57BD"/>
    <w:rsid w:val="000E708F"/>
    <w:rsid w:val="000F000D"/>
    <w:rsid w:val="000F1222"/>
    <w:rsid w:val="000F3FB7"/>
    <w:rsid w:val="000F40D3"/>
    <w:rsid w:val="000F5C61"/>
    <w:rsid w:val="000F753C"/>
    <w:rsid w:val="00100526"/>
    <w:rsid w:val="0010109F"/>
    <w:rsid w:val="001026BB"/>
    <w:rsid w:val="0010340F"/>
    <w:rsid w:val="00104C71"/>
    <w:rsid w:val="001050AD"/>
    <w:rsid w:val="00107C55"/>
    <w:rsid w:val="00110E24"/>
    <w:rsid w:val="001123D4"/>
    <w:rsid w:val="00112579"/>
    <w:rsid w:val="00115581"/>
    <w:rsid w:val="00116B00"/>
    <w:rsid w:val="00117095"/>
    <w:rsid w:val="00120A3D"/>
    <w:rsid w:val="00120DE0"/>
    <w:rsid w:val="00121599"/>
    <w:rsid w:val="00123001"/>
    <w:rsid w:val="0012316F"/>
    <w:rsid w:val="0012439F"/>
    <w:rsid w:val="0012595F"/>
    <w:rsid w:val="001306DB"/>
    <w:rsid w:val="00130D0A"/>
    <w:rsid w:val="0013181B"/>
    <w:rsid w:val="001362B5"/>
    <w:rsid w:val="00142FCA"/>
    <w:rsid w:val="00143761"/>
    <w:rsid w:val="001439C7"/>
    <w:rsid w:val="00145172"/>
    <w:rsid w:val="00145D4F"/>
    <w:rsid w:val="00146EA4"/>
    <w:rsid w:val="00147E21"/>
    <w:rsid w:val="0015175E"/>
    <w:rsid w:val="00151E1B"/>
    <w:rsid w:val="00152835"/>
    <w:rsid w:val="00154360"/>
    <w:rsid w:val="001547F2"/>
    <w:rsid w:val="00154CA9"/>
    <w:rsid w:val="00163129"/>
    <w:rsid w:val="00164701"/>
    <w:rsid w:val="001647D9"/>
    <w:rsid w:val="00167DCF"/>
    <w:rsid w:val="00171F3F"/>
    <w:rsid w:val="00172465"/>
    <w:rsid w:val="00172B4C"/>
    <w:rsid w:val="00174390"/>
    <w:rsid w:val="00174901"/>
    <w:rsid w:val="0017544A"/>
    <w:rsid w:val="001760FF"/>
    <w:rsid w:val="00176779"/>
    <w:rsid w:val="00177F9D"/>
    <w:rsid w:val="0018145B"/>
    <w:rsid w:val="001814F4"/>
    <w:rsid w:val="00183089"/>
    <w:rsid w:val="0018325D"/>
    <w:rsid w:val="00185E39"/>
    <w:rsid w:val="001879AF"/>
    <w:rsid w:val="001900E3"/>
    <w:rsid w:val="00190844"/>
    <w:rsid w:val="001910BC"/>
    <w:rsid w:val="001920B4"/>
    <w:rsid w:val="00193DA9"/>
    <w:rsid w:val="0019595C"/>
    <w:rsid w:val="00195D4C"/>
    <w:rsid w:val="00197173"/>
    <w:rsid w:val="001972B7"/>
    <w:rsid w:val="001973DD"/>
    <w:rsid w:val="00197A03"/>
    <w:rsid w:val="001A119C"/>
    <w:rsid w:val="001A3502"/>
    <w:rsid w:val="001A496B"/>
    <w:rsid w:val="001A4B2F"/>
    <w:rsid w:val="001A7555"/>
    <w:rsid w:val="001B0303"/>
    <w:rsid w:val="001B10D5"/>
    <w:rsid w:val="001B33C7"/>
    <w:rsid w:val="001B6621"/>
    <w:rsid w:val="001B7374"/>
    <w:rsid w:val="001C2B63"/>
    <w:rsid w:val="001C377E"/>
    <w:rsid w:val="001C3AD9"/>
    <w:rsid w:val="001C4151"/>
    <w:rsid w:val="001C68EE"/>
    <w:rsid w:val="001C7C16"/>
    <w:rsid w:val="001C7CA2"/>
    <w:rsid w:val="001D0A73"/>
    <w:rsid w:val="001D2A47"/>
    <w:rsid w:val="001D2DDA"/>
    <w:rsid w:val="001D450A"/>
    <w:rsid w:val="001D5802"/>
    <w:rsid w:val="001D7EE4"/>
    <w:rsid w:val="001E133B"/>
    <w:rsid w:val="001E540E"/>
    <w:rsid w:val="001F0183"/>
    <w:rsid w:val="001F4815"/>
    <w:rsid w:val="001F570E"/>
    <w:rsid w:val="001F63B6"/>
    <w:rsid w:val="00200A1A"/>
    <w:rsid w:val="002016F8"/>
    <w:rsid w:val="00203AFF"/>
    <w:rsid w:val="00203BB9"/>
    <w:rsid w:val="00203C9E"/>
    <w:rsid w:val="00204491"/>
    <w:rsid w:val="0020665B"/>
    <w:rsid w:val="00210054"/>
    <w:rsid w:val="00211638"/>
    <w:rsid w:val="00212A68"/>
    <w:rsid w:val="00213740"/>
    <w:rsid w:val="00214D97"/>
    <w:rsid w:val="00215550"/>
    <w:rsid w:val="0021564D"/>
    <w:rsid w:val="00215938"/>
    <w:rsid w:val="002168BE"/>
    <w:rsid w:val="002170F3"/>
    <w:rsid w:val="00220DD1"/>
    <w:rsid w:val="002220E9"/>
    <w:rsid w:val="0022243B"/>
    <w:rsid w:val="00225B52"/>
    <w:rsid w:val="00225CE7"/>
    <w:rsid w:val="00232CC9"/>
    <w:rsid w:val="002331A7"/>
    <w:rsid w:val="0023463E"/>
    <w:rsid w:val="00234D4B"/>
    <w:rsid w:val="0023612A"/>
    <w:rsid w:val="002404A7"/>
    <w:rsid w:val="00241EF1"/>
    <w:rsid w:val="00242DC7"/>
    <w:rsid w:val="00246DF5"/>
    <w:rsid w:val="00247961"/>
    <w:rsid w:val="002479DE"/>
    <w:rsid w:val="00250790"/>
    <w:rsid w:val="002525C3"/>
    <w:rsid w:val="002528E9"/>
    <w:rsid w:val="002573A6"/>
    <w:rsid w:val="0025775B"/>
    <w:rsid w:val="00261EE8"/>
    <w:rsid w:val="002638EC"/>
    <w:rsid w:val="0026476C"/>
    <w:rsid w:val="00264A63"/>
    <w:rsid w:val="0026765A"/>
    <w:rsid w:val="00267E05"/>
    <w:rsid w:val="00270254"/>
    <w:rsid w:val="00271280"/>
    <w:rsid w:val="00272025"/>
    <w:rsid w:val="002728B2"/>
    <w:rsid w:val="00274132"/>
    <w:rsid w:val="002741C4"/>
    <w:rsid w:val="0027469F"/>
    <w:rsid w:val="00274B6D"/>
    <w:rsid w:val="00277CF4"/>
    <w:rsid w:val="002833C7"/>
    <w:rsid w:val="00283EFC"/>
    <w:rsid w:val="00284086"/>
    <w:rsid w:val="00284536"/>
    <w:rsid w:val="00285579"/>
    <w:rsid w:val="00291008"/>
    <w:rsid w:val="00294496"/>
    <w:rsid w:val="00294B50"/>
    <w:rsid w:val="00294F01"/>
    <w:rsid w:val="002A290B"/>
    <w:rsid w:val="002A480B"/>
    <w:rsid w:val="002A7245"/>
    <w:rsid w:val="002A7E00"/>
    <w:rsid w:val="002B06D7"/>
    <w:rsid w:val="002B0FB7"/>
    <w:rsid w:val="002B1280"/>
    <w:rsid w:val="002B1458"/>
    <w:rsid w:val="002B415A"/>
    <w:rsid w:val="002B6367"/>
    <w:rsid w:val="002B667A"/>
    <w:rsid w:val="002C08EB"/>
    <w:rsid w:val="002C0ACC"/>
    <w:rsid w:val="002C1FF9"/>
    <w:rsid w:val="002C2F66"/>
    <w:rsid w:val="002C6FD2"/>
    <w:rsid w:val="002C7E2D"/>
    <w:rsid w:val="002D176A"/>
    <w:rsid w:val="002D2678"/>
    <w:rsid w:val="002D3AA5"/>
    <w:rsid w:val="002D552C"/>
    <w:rsid w:val="002D5886"/>
    <w:rsid w:val="002D6F16"/>
    <w:rsid w:val="002E0AC0"/>
    <w:rsid w:val="002E1EDB"/>
    <w:rsid w:val="002E2F76"/>
    <w:rsid w:val="002E3F83"/>
    <w:rsid w:val="002E6C09"/>
    <w:rsid w:val="002E6C78"/>
    <w:rsid w:val="002F0F4A"/>
    <w:rsid w:val="002F45F2"/>
    <w:rsid w:val="002F4CD9"/>
    <w:rsid w:val="002F6068"/>
    <w:rsid w:val="002F6EC0"/>
    <w:rsid w:val="002F70FB"/>
    <w:rsid w:val="003007A9"/>
    <w:rsid w:val="00301060"/>
    <w:rsid w:val="00301089"/>
    <w:rsid w:val="00306D6F"/>
    <w:rsid w:val="00307031"/>
    <w:rsid w:val="0031008E"/>
    <w:rsid w:val="00310B15"/>
    <w:rsid w:val="00312DC5"/>
    <w:rsid w:val="00312DF7"/>
    <w:rsid w:val="00313223"/>
    <w:rsid w:val="00313AE6"/>
    <w:rsid w:val="00313B75"/>
    <w:rsid w:val="00314392"/>
    <w:rsid w:val="003150B6"/>
    <w:rsid w:val="0031654A"/>
    <w:rsid w:val="003171F0"/>
    <w:rsid w:val="00321B16"/>
    <w:rsid w:val="00322054"/>
    <w:rsid w:val="00322960"/>
    <w:rsid w:val="00323401"/>
    <w:rsid w:val="00324817"/>
    <w:rsid w:val="00326B0A"/>
    <w:rsid w:val="0032770D"/>
    <w:rsid w:val="00330899"/>
    <w:rsid w:val="003315B3"/>
    <w:rsid w:val="003325B6"/>
    <w:rsid w:val="00333D26"/>
    <w:rsid w:val="00333EF5"/>
    <w:rsid w:val="00334BEC"/>
    <w:rsid w:val="003352B1"/>
    <w:rsid w:val="00335FAB"/>
    <w:rsid w:val="00336F59"/>
    <w:rsid w:val="00337E66"/>
    <w:rsid w:val="00340050"/>
    <w:rsid w:val="003416F9"/>
    <w:rsid w:val="00346365"/>
    <w:rsid w:val="003507CB"/>
    <w:rsid w:val="00351B46"/>
    <w:rsid w:val="003554A7"/>
    <w:rsid w:val="00356434"/>
    <w:rsid w:val="00357E28"/>
    <w:rsid w:val="003606C5"/>
    <w:rsid w:val="00361A20"/>
    <w:rsid w:val="003630DD"/>
    <w:rsid w:val="0036490C"/>
    <w:rsid w:val="00365784"/>
    <w:rsid w:val="00365CD6"/>
    <w:rsid w:val="003662CD"/>
    <w:rsid w:val="00366379"/>
    <w:rsid w:val="003678B2"/>
    <w:rsid w:val="0037027C"/>
    <w:rsid w:val="00373960"/>
    <w:rsid w:val="0037398F"/>
    <w:rsid w:val="00373AEA"/>
    <w:rsid w:val="00375246"/>
    <w:rsid w:val="00376065"/>
    <w:rsid w:val="00382CE6"/>
    <w:rsid w:val="00385699"/>
    <w:rsid w:val="0038612D"/>
    <w:rsid w:val="003879B5"/>
    <w:rsid w:val="0039133A"/>
    <w:rsid w:val="0039658C"/>
    <w:rsid w:val="00397B65"/>
    <w:rsid w:val="003A1956"/>
    <w:rsid w:val="003A4512"/>
    <w:rsid w:val="003A4D27"/>
    <w:rsid w:val="003A6A68"/>
    <w:rsid w:val="003B2540"/>
    <w:rsid w:val="003B3FBD"/>
    <w:rsid w:val="003B5016"/>
    <w:rsid w:val="003B6FBC"/>
    <w:rsid w:val="003C04B4"/>
    <w:rsid w:val="003C1274"/>
    <w:rsid w:val="003C1EF2"/>
    <w:rsid w:val="003C372D"/>
    <w:rsid w:val="003C38C8"/>
    <w:rsid w:val="003C4FF8"/>
    <w:rsid w:val="003C5ADE"/>
    <w:rsid w:val="003C7209"/>
    <w:rsid w:val="003C7270"/>
    <w:rsid w:val="003D0596"/>
    <w:rsid w:val="003D68A4"/>
    <w:rsid w:val="003E088C"/>
    <w:rsid w:val="003E0893"/>
    <w:rsid w:val="003E0F4A"/>
    <w:rsid w:val="003E0FBE"/>
    <w:rsid w:val="003E373C"/>
    <w:rsid w:val="003E3B26"/>
    <w:rsid w:val="003E46F5"/>
    <w:rsid w:val="003E47EE"/>
    <w:rsid w:val="003E629B"/>
    <w:rsid w:val="003F2975"/>
    <w:rsid w:val="003F6B47"/>
    <w:rsid w:val="0040124E"/>
    <w:rsid w:val="004024A4"/>
    <w:rsid w:val="00402B09"/>
    <w:rsid w:val="004030A7"/>
    <w:rsid w:val="00403FF6"/>
    <w:rsid w:val="00404F91"/>
    <w:rsid w:val="00405DF6"/>
    <w:rsid w:val="0040733C"/>
    <w:rsid w:val="004100AA"/>
    <w:rsid w:val="00412FEB"/>
    <w:rsid w:val="00420987"/>
    <w:rsid w:val="004224FB"/>
    <w:rsid w:val="004239C6"/>
    <w:rsid w:val="00426D00"/>
    <w:rsid w:val="00430DF3"/>
    <w:rsid w:val="00431D6A"/>
    <w:rsid w:val="0043204F"/>
    <w:rsid w:val="00440CAF"/>
    <w:rsid w:val="00440FF7"/>
    <w:rsid w:val="004413B6"/>
    <w:rsid w:val="00442702"/>
    <w:rsid w:val="00442856"/>
    <w:rsid w:val="00443006"/>
    <w:rsid w:val="004432B6"/>
    <w:rsid w:val="00445023"/>
    <w:rsid w:val="0044512F"/>
    <w:rsid w:val="00446BF8"/>
    <w:rsid w:val="00447ED7"/>
    <w:rsid w:val="004526F7"/>
    <w:rsid w:val="0045346E"/>
    <w:rsid w:val="00453A2C"/>
    <w:rsid w:val="004545CE"/>
    <w:rsid w:val="004559E5"/>
    <w:rsid w:val="00460A5A"/>
    <w:rsid w:val="004622EC"/>
    <w:rsid w:val="0046254D"/>
    <w:rsid w:val="00462689"/>
    <w:rsid w:val="00463784"/>
    <w:rsid w:val="00463E5D"/>
    <w:rsid w:val="00464156"/>
    <w:rsid w:val="004656FB"/>
    <w:rsid w:val="0046702D"/>
    <w:rsid w:val="00467C41"/>
    <w:rsid w:val="00470B6A"/>
    <w:rsid w:val="00474D84"/>
    <w:rsid w:val="00475896"/>
    <w:rsid w:val="00475EC2"/>
    <w:rsid w:val="00482F71"/>
    <w:rsid w:val="00485925"/>
    <w:rsid w:val="00491C1A"/>
    <w:rsid w:val="0049232C"/>
    <w:rsid w:val="00493CE4"/>
    <w:rsid w:val="00496DA4"/>
    <w:rsid w:val="004A0EFA"/>
    <w:rsid w:val="004A63EE"/>
    <w:rsid w:val="004A7CCD"/>
    <w:rsid w:val="004B05FC"/>
    <w:rsid w:val="004B092F"/>
    <w:rsid w:val="004B282B"/>
    <w:rsid w:val="004B2ED6"/>
    <w:rsid w:val="004B3EFA"/>
    <w:rsid w:val="004B41FA"/>
    <w:rsid w:val="004B4298"/>
    <w:rsid w:val="004B48F2"/>
    <w:rsid w:val="004B6F50"/>
    <w:rsid w:val="004C1006"/>
    <w:rsid w:val="004C2137"/>
    <w:rsid w:val="004C3C0C"/>
    <w:rsid w:val="004C6794"/>
    <w:rsid w:val="004C6A75"/>
    <w:rsid w:val="004C6A7D"/>
    <w:rsid w:val="004C7955"/>
    <w:rsid w:val="004C79A6"/>
    <w:rsid w:val="004D2AC5"/>
    <w:rsid w:val="004D3A1A"/>
    <w:rsid w:val="004E14F3"/>
    <w:rsid w:val="004E3633"/>
    <w:rsid w:val="004E44C5"/>
    <w:rsid w:val="004E79ED"/>
    <w:rsid w:val="004E7CFB"/>
    <w:rsid w:val="004F5A77"/>
    <w:rsid w:val="004F6D30"/>
    <w:rsid w:val="004F7A4C"/>
    <w:rsid w:val="00504AC7"/>
    <w:rsid w:val="00505EC3"/>
    <w:rsid w:val="0050675A"/>
    <w:rsid w:val="005068E6"/>
    <w:rsid w:val="005070B2"/>
    <w:rsid w:val="00512D8E"/>
    <w:rsid w:val="005133D4"/>
    <w:rsid w:val="00513AD3"/>
    <w:rsid w:val="00515F28"/>
    <w:rsid w:val="0051668E"/>
    <w:rsid w:val="00516AEB"/>
    <w:rsid w:val="005174E3"/>
    <w:rsid w:val="0051797F"/>
    <w:rsid w:val="005217FC"/>
    <w:rsid w:val="00522574"/>
    <w:rsid w:val="00523877"/>
    <w:rsid w:val="00525B71"/>
    <w:rsid w:val="0052769F"/>
    <w:rsid w:val="005301A9"/>
    <w:rsid w:val="005322FB"/>
    <w:rsid w:val="005336B3"/>
    <w:rsid w:val="005357C7"/>
    <w:rsid w:val="00535B61"/>
    <w:rsid w:val="00535E4F"/>
    <w:rsid w:val="00536C5A"/>
    <w:rsid w:val="00536F63"/>
    <w:rsid w:val="005370A5"/>
    <w:rsid w:val="00537D25"/>
    <w:rsid w:val="00540862"/>
    <w:rsid w:val="00542263"/>
    <w:rsid w:val="00542522"/>
    <w:rsid w:val="00542B3C"/>
    <w:rsid w:val="005469B1"/>
    <w:rsid w:val="00551047"/>
    <w:rsid w:val="00552FBC"/>
    <w:rsid w:val="00553206"/>
    <w:rsid w:val="005540F1"/>
    <w:rsid w:val="005548D1"/>
    <w:rsid w:val="005560EF"/>
    <w:rsid w:val="00557FE7"/>
    <w:rsid w:val="005629F4"/>
    <w:rsid w:val="0056380C"/>
    <w:rsid w:val="00565AE9"/>
    <w:rsid w:val="00567677"/>
    <w:rsid w:val="005700FB"/>
    <w:rsid w:val="0057216D"/>
    <w:rsid w:val="0057247B"/>
    <w:rsid w:val="00572CF8"/>
    <w:rsid w:val="00573677"/>
    <w:rsid w:val="005755F6"/>
    <w:rsid w:val="005778F7"/>
    <w:rsid w:val="005817A9"/>
    <w:rsid w:val="00584376"/>
    <w:rsid w:val="00586280"/>
    <w:rsid w:val="00587C22"/>
    <w:rsid w:val="0059281B"/>
    <w:rsid w:val="00595355"/>
    <w:rsid w:val="00597DC1"/>
    <w:rsid w:val="005A22DF"/>
    <w:rsid w:val="005A2B36"/>
    <w:rsid w:val="005A412B"/>
    <w:rsid w:val="005A44B2"/>
    <w:rsid w:val="005A709D"/>
    <w:rsid w:val="005A78C2"/>
    <w:rsid w:val="005A7D21"/>
    <w:rsid w:val="005B0B33"/>
    <w:rsid w:val="005B116D"/>
    <w:rsid w:val="005B24FB"/>
    <w:rsid w:val="005B42C0"/>
    <w:rsid w:val="005B49EF"/>
    <w:rsid w:val="005B4A35"/>
    <w:rsid w:val="005B6078"/>
    <w:rsid w:val="005B7159"/>
    <w:rsid w:val="005C2360"/>
    <w:rsid w:val="005C36A8"/>
    <w:rsid w:val="005C3D7C"/>
    <w:rsid w:val="005C427E"/>
    <w:rsid w:val="005C43B0"/>
    <w:rsid w:val="005C4F9F"/>
    <w:rsid w:val="005C73C0"/>
    <w:rsid w:val="005D0B63"/>
    <w:rsid w:val="005D1F3D"/>
    <w:rsid w:val="005D24AD"/>
    <w:rsid w:val="005D2C6B"/>
    <w:rsid w:val="005D3013"/>
    <w:rsid w:val="005D3C88"/>
    <w:rsid w:val="005D5F7E"/>
    <w:rsid w:val="005E0598"/>
    <w:rsid w:val="005E085D"/>
    <w:rsid w:val="005E10C7"/>
    <w:rsid w:val="005E16AC"/>
    <w:rsid w:val="005E1A89"/>
    <w:rsid w:val="005E2265"/>
    <w:rsid w:val="005E3322"/>
    <w:rsid w:val="005E480A"/>
    <w:rsid w:val="005E5085"/>
    <w:rsid w:val="005E582F"/>
    <w:rsid w:val="005E5BB3"/>
    <w:rsid w:val="005E661C"/>
    <w:rsid w:val="005E71A6"/>
    <w:rsid w:val="005E7E92"/>
    <w:rsid w:val="005F1CE3"/>
    <w:rsid w:val="005F3D3A"/>
    <w:rsid w:val="005F43C0"/>
    <w:rsid w:val="005F4687"/>
    <w:rsid w:val="005F62A8"/>
    <w:rsid w:val="005F65BC"/>
    <w:rsid w:val="005F66E5"/>
    <w:rsid w:val="0060028B"/>
    <w:rsid w:val="00601E01"/>
    <w:rsid w:val="0060205B"/>
    <w:rsid w:val="00602782"/>
    <w:rsid w:val="00602A3D"/>
    <w:rsid w:val="006043DA"/>
    <w:rsid w:val="0060528E"/>
    <w:rsid w:val="00605448"/>
    <w:rsid w:val="00605620"/>
    <w:rsid w:val="006059A0"/>
    <w:rsid w:val="00605C0A"/>
    <w:rsid w:val="00611AE7"/>
    <w:rsid w:val="00614FA2"/>
    <w:rsid w:val="0061657D"/>
    <w:rsid w:val="006165A8"/>
    <w:rsid w:val="00617CE9"/>
    <w:rsid w:val="006200EF"/>
    <w:rsid w:val="00620B20"/>
    <w:rsid w:val="00622120"/>
    <w:rsid w:val="00625584"/>
    <w:rsid w:val="00626C26"/>
    <w:rsid w:val="00626D42"/>
    <w:rsid w:val="00635A10"/>
    <w:rsid w:val="00635CFB"/>
    <w:rsid w:val="0063682E"/>
    <w:rsid w:val="0064419E"/>
    <w:rsid w:val="00644C93"/>
    <w:rsid w:val="00645DB7"/>
    <w:rsid w:val="006467C4"/>
    <w:rsid w:val="006475C1"/>
    <w:rsid w:val="0065090A"/>
    <w:rsid w:val="006531B5"/>
    <w:rsid w:val="006533AB"/>
    <w:rsid w:val="006543D0"/>
    <w:rsid w:val="0065475C"/>
    <w:rsid w:val="00654C4F"/>
    <w:rsid w:val="00656083"/>
    <w:rsid w:val="00657271"/>
    <w:rsid w:val="0066065D"/>
    <w:rsid w:val="00661EFE"/>
    <w:rsid w:val="006638F5"/>
    <w:rsid w:val="00663B5E"/>
    <w:rsid w:val="006640F0"/>
    <w:rsid w:val="006641CD"/>
    <w:rsid w:val="00664E1E"/>
    <w:rsid w:val="00671C3D"/>
    <w:rsid w:val="00673C77"/>
    <w:rsid w:val="006748DC"/>
    <w:rsid w:val="00675AF8"/>
    <w:rsid w:val="0067C1A8"/>
    <w:rsid w:val="0068397E"/>
    <w:rsid w:val="00685150"/>
    <w:rsid w:val="006854C7"/>
    <w:rsid w:val="006862A5"/>
    <w:rsid w:val="006865D5"/>
    <w:rsid w:val="0068760B"/>
    <w:rsid w:val="00687DD3"/>
    <w:rsid w:val="00693F97"/>
    <w:rsid w:val="00695FE3"/>
    <w:rsid w:val="006A01B2"/>
    <w:rsid w:val="006A07E4"/>
    <w:rsid w:val="006A21BA"/>
    <w:rsid w:val="006A34BC"/>
    <w:rsid w:val="006A355D"/>
    <w:rsid w:val="006A42A7"/>
    <w:rsid w:val="006A4BA0"/>
    <w:rsid w:val="006A5652"/>
    <w:rsid w:val="006A6174"/>
    <w:rsid w:val="006A70E0"/>
    <w:rsid w:val="006B2E1C"/>
    <w:rsid w:val="006B4199"/>
    <w:rsid w:val="006B41C3"/>
    <w:rsid w:val="006B5728"/>
    <w:rsid w:val="006B704C"/>
    <w:rsid w:val="006B75C2"/>
    <w:rsid w:val="006C205B"/>
    <w:rsid w:val="006D2B1E"/>
    <w:rsid w:val="006D33E9"/>
    <w:rsid w:val="006D395C"/>
    <w:rsid w:val="006D3C06"/>
    <w:rsid w:val="006D4089"/>
    <w:rsid w:val="006D6924"/>
    <w:rsid w:val="006D6C0A"/>
    <w:rsid w:val="006E0D3C"/>
    <w:rsid w:val="006E0F62"/>
    <w:rsid w:val="006E2B6D"/>
    <w:rsid w:val="006E37DA"/>
    <w:rsid w:val="006E4669"/>
    <w:rsid w:val="006E63EB"/>
    <w:rsid w:val="006E66DC"/>
    <w:rsid w:val="006E6C97"/>
    <w:rsid w:val="006E6D9F"/>
    <w:rsid w:val="006E6DD0"/>
    <w:rsid w:val="006F0B13"/>
    <w:rsid w:val="006F25D4"/>
    <w:rsid w:val="006F3368"/>
    <w:rsid w:val="006F5854"/>
    <w:rsid w:val="007013F5"/>
    <w:rsid w:val="00701978"/>
    <w:rsid w:val="0070297E"/>
    <w:rsid w:val="00704600"/>
    <w:rsid w:val="00704AED"/>
    <w:rsid w:val="007052AE"/>
    <w:rsid w:val="00705460"/>
    <w:rsid w:val="00705890"/>
    <w:rsid w:val="00705F50"/>
    <w:rsid w:val="00707311"/>
    <w:rsid w:val="0070749C"/>
    <w:rsid w:val="00710488"/>
    <w:rsid w:val="00710883"/>
    <w:rsid w:val="007113C4"/>
    <w:rsid w:val="00711AC3"/>
    <w:rsid w:val="007137A6"/>
    <w:rsid w:val="00715577"/>
    <w:rsid w:val="007163BF"/>
    <w:rsid w:val="0071E658"/>
    <w:rsid w:val="00726AFA"/>
    <w:rsid w:val="00731097"/>
    <w:rsid w:val="007333AA"/>
    <w:rsid w:val="00733B78"/>
    <w:rsid w:val="00733D91"/>
    <w:rsid w:val="00733EFF"/>
    <w:rsid w:val="0073443B"/>
    <w:rsid w:val="00735B03"/>
    <w:rsid w:val="00737645"/>
    <w:rsid w:val="00740761"/>
    <w:rsid w:val="00741538"/>
    <w:rsid w:val="00741F1F"/>
    <w:rsid w:val="00742417"/>
    <w:rsid w:val="00742A63"/>
    <w:rsid w:val="00743740"/>
    <w:rsid w:val="00746FE1"/>
    <w:rsid w:val="0075098F"/>
    <w:rsid w:val="007530D1"/>
    <w:rsid w:val="007542D2"/>
    <w:rsid w:val="00754902"/>
    <w:rsid w:val="00754B84"/>
    <w:rsid w:val="00757732"/>
    <w:rsid w:val="007577AE"/>
    <w:rsid w:val="00760BBD"/>
    <w:rsid w:val="007614E3"/>
    <w:rsid w:val="007616A1"/>
    <w:rsid w:val="00762085"/>
    <w:rsid w:val="007622C5"/>
    <w:rsid w:val="00763FA2"/>
    <w:rsid w:val="00765300"/>
    <w:rsid w:val="0076789A"/>
    <w:rsid w:val="007679EB"/>
    <w:rsid w:val="00771CB0"/>
    <w:rsid w:val="007744DB"/>
    <w:rsid w:val="0077573E"/>
    <w:rsid w:val="007757A9"/>
    <w:rsid w:val="00777190"/>
    <w:rsid w:val="00777364"/>
    <w:rsid w:val="007803D4"/>
    <w:rsid w:val="00780F0F"/>
    <w:rsid w:val="007822C8"/>
    <w:rsid w:val="00784550"/>
    <w:rsid w:val="00784D7C"/>
    <w:rsid w:val="00784DCB"/>
    <w:rsid w:val="00785896"/>
    <w:rsid w:val="00785F96"/>
    <w:rsid w:val="007909B1"/>
    <w:rsid w:val="00790B72"/>
    <w:rsid w:val="00790DC1"/>
    <w:rsid w:val="0079205D"/>
    <w:rsid w:val="00794493"/>
    <w:rsid w:val="00794AE5"/>
    <w:rsid w:val="007A05A7"/>
    <w:rsid w:val="007A0B79"/>
    <w:rsid w:val="007A1A1E"/>
    <w:rsid w:val="007A4159"/>
    <w:rsid w:val="007A5B08"/>
    <w:rsid w:val="007A63DF"/>
    <w:rsid w:val="007A6614"/>
    <w:rsid w:val="007A7282"/>
    <w:rsid w:val="007A7A76"/>
    <w:rsid w:val="007B04E9"/>
    <w:rsid w:val="007B0F8C"/>
    <w:rsid w:val="007B164E"/>
    <w:rsid w:val="007B3D2A"/>
    <w:rsid w:val="007B46CD"/>
    <w:rsid w:val="007B46D3"/>
    <w:rsid w:val="007B53E0"/>
    <w:rsid w:val="007B7617"/>
    <w:rsid w:val="007C1DFB"/>
    <w:rsid w:val="007C34DD"/>
    <w:rsid w:val="007C7850"/>
    <w:rsid w:val="007C79A5"/>
    <w:rsid w:val="007C7C7D"/>
    <w:rsid w:val="007D23F4"/>
    <w:rsid w:val="007D2A4A"/>
    <w:rsid w:val="007D4952"/>
    <w:rsid w:val="007D51C1"/>
    <w:rsid w:val="007D728C"/>
    <w:rsid w:val="007D783B"/>
    <w:rsid w:val="007E0AFB"/>
    <w:rsid w:val="007E1084"/>
    <w:rsid w:val="007E18C1"/>
    <w:rsid w:val="007E2CCC"/>
    <w:rsid w:val="007E3B23"/>
    <w:rsid w:val="007E6502"/>
    <w:rsid w:val="007E6ECD"/>
    <w:rsid w:val="007E7B72"/>
    <w:rsid w:val="007F0A98"/>
    <w:rsid w:val="007F2179"/>
    <w:rsid w:val="007F323D"/>
    <w:rsid w:val="007F415D"/>
    <w:rsid w:val="007F47C3"/>
    <w:rsid w:val="007F4A0E"/>
    <w:rsid w:val="007F4A16"/>
    <w:rsid w:val="007F51AD"/>
    <w:rsid w:val="007F566C"/>
    <w:rsid w:val="007F6001"/>
    <w:rsid w:val="007F7539"/>
    <w:rsid w:val="0080049F"/>
    <w:rsid w:val="00803C74"/>
    <w:rsid w:val="00803DFB"/>
    <w:rsid w:val="00806082"/>
    <w:rsid w:val="00806D85"/>
    <w:rsid w:val="0081164E"/>
    <w:rsid w:val="00811BE5"/>
    <w:rsid w:val="00812824"/>
    <w:rsid w:val="008129A1"/>
    <w:rsid w:val="008137BA"/>
    <w:rsid w:val="00816429"/>
    <w:rsid w:val="008167C9"/>
    <w:rsid w:val="008176AA"/>
    <w:rsid w:val="00821B16"/>
    <w:rsid w:val="008222F1"/>
    <w:rsid w:val="00824753"/>
    <w:rsid w:val="00831269"/>
    <w:rsid w:val="0083221C"/>
    <w:rsid w:val="00834230"/>
    <w:rsid w:val="008359C2"/>
    <w:rsid w:val="00836485"/>
    <w:rsid w:val="00837124"/>
    <w:rsid w:val="00840034"/>
    <w:rsid w:val="00842488"/>
    <w:rsid w:val="008456A9"/>
    <w:rsid w:val="00845831"/>
    <w:rsid w:val="0084631E"/>
    <w:rsid w:val="00847202"/>
    <w:rsid w:val="00850702"/>
    <w:rsid w:val="008544FF"/>
    <w:rsid w:val="008548A6"/>
    <w:rsid w:val="008575CE"/>
    <w:rsid w:val="00857E4C"/>
    <w:rsid w:val="00860A68"/>
    <w:rsid w:val="00861D51"/>
    <w:rsid w:val="00863466"/>
    <w:rsid w:val="00863836"/>
    <w:rsid w:val="0086658B"/>
    <w:rsid w:val="0086737E"/>
    <w:rsid w:val="0086788A"/>
    <w:rsid w:val="00867E85"/>
    <w:rsid w:val="00870DAD"/>
    <w:rsid w:val="008738FB"/>
    <w:rsid w:val="0087639D"/>
    <w:rsid w:val="008813E9"/>
    <w:rsid w:val="00882EB4"/>
    <w:rsid w:val="00883672"/>
    <w:rsid w:val="008838EE"/>
    <w:rsid w:val="00883E09"/>
    <w:rsid w:val="008861A4"/>
    <w:rsid w:val="0089179C"/>
    <w:rsid w:val="00891CE6"/>
    <w:rsid w:val="00893870"/>
    <w:rsid w:val="008A151D"/>
    <w:rsid w:val="008A4D14"/>
    <w:rsid w:val="008A529A"/>
    <w:rsid w:val="008A5767"/>
    <w:rsid w:val="008A75B8"/>
    <w:rsid w:val="008A78FC"/>
    <w:rsid w:val="008B0DD2"/>
    <w:rsid w:val="008B0E44"/>
    <w:rsid w:val="008B1137"/>
    <w:rsid w:val="008B2206"/>
    <w:rsid w:val="008B31C6"/>
    <w:rsid w:val="008B45C4"/>
    <w:rsid w:val="008B4C09"/>
    <w:rsid w:val="008B6FE6"/>
    <w:rsid w:val="008B7184"/>
    <w:rsid w:val="008B7F02"/>
    <w:rsid w:val="008C3D8D"/>
    <w:rsid w:val="008C5249"/>
    <w:rsid w:val="008C6209"/>
    <w:rsid w:val="008D1286"/>
    <w:rsid w:val="008D3DD3"/>
    <w:rsid w:val="008D6577"/>
    <w:rsid w:val="008D79DB"/>
    <w:rsid w:val="008E220B"/>
    <w:rsid w:val="008E4205"/>
    <w:rsid w:val="008E4D7A"/>
    <w:rsid w:val="008E4D9E"/>
    <w:rsid w:val="008E5216"/>
    <w:rsid w:val="008E5CF5"/>
    <w:rsid w:val="008E6ED2"/>
    <w:rsid w:val="008F0C49"/>
    <w:rsid w:val="008F0D8D"/>
    <w:rsid w:val="008F2146"/>
    <w:rsid w:val="008F2BD4"/>
    <w:rsid w:val="008F3272"/>
    <w:rsid w:val="008F55D4"/>
    <w:rsid w:val="008F5BE0"/>
    <w:rsid w:val="008F6009"/>
    <w:rsid w:val="008F680C"/>
    <w:rsid w:val="008F6A73"/>
    <w:rsid w:val="009042D1"/>
    <w:rsid w:val="009050CB"/>
    <w:rsid w:val="009055E6"/>
    <w:rsid w:val="009056A5"/>
    <w:rsid w:val="00905E4E"/>
    <w:rsid w:val="00906377"/>
    <w:rsid w:val="009068CF"/>
    <w:rsid w:val="009073B3"/>
    <w:rsid w:val="009100C7"/>
    <w:rsid w:val="00910C5C"/>
    <w:rsid w:val="00911561"/>
    <w:rsid w:val="0091157B"/>
    <w:rsid w:val="00911869"/>
    <w:rsid w:val="0091224F"/>
    <w:rsid w:val="009123F4"/>
    <w:rsid w:val="00912641"/>
    <w:rsid w:val="00914E2B"/>
    <w:rsid w:val="00915456"/>
    <w:rsid w:val="00917871"/>
    <w:rsid w:val="00917CA1"/>
    <w:rsid w:val="00920030"/>
    <w:rsid w:val="0092271C"/>
    <w:rsid w:val="009235E4"/>
    <w:rsid w:val="00923858"/>
    <w:rsid w:val="00926BC5"/>
    <w:rsid w:val="00926D2C"/>
    <w:rsid w:val="00932794"/>
    <w:rsid w:val="00932FC1"/>
    <w:rsid w:val="009336E5"/>
    <w:rsid w:val="0093375B"/>
    <w:rsid w:val="009345DF"/>
    <w:rsid w:val="00934856"/>
    <w:rsid w:val="00934ACC"/>
    <w:rsid w:val="00934BD0"/>
    <w:rsid w:val="00935407"/>
    <w:rsid w:val="00936C56"/>
    <w:rsid w:val="00937840"/>
    <w:rsid w:val="00937AA2"/>
    <w:rsid w:val="009400BA"/>
    <w:rsid w:val="00941022"/>
    <w:rsid w:val="00942418"/>
    <w:rsid w:val="00943681"/>
    <w:rsid w:val="00944829"/>
    <w:rsid w:val="00944EE2"/>
    <w:rsid w:val="00944F84"/>
    <w:rsid w:val="00945750"/>
    <w:rsid w:val="00945B29"/>
    <w:rsid w:val="009462D6"/>
    <w:rsid w:val="00947A31"/>
    <w:rsid w:val="00947B7A"/>
    <w:rsid w:val="0094F063"/>
    <w:rsid w:val="0095078A"/>
    <w:rsid w:val="00950A51"/>
    <w:rsid w:val="009512ED"/>
    <w:rsid w:val="00952699"/>
    <w:rsid w:val="0095284A"/>
    <w:rsid w:val="00952D6A"/>
    <w:rsid w:val="00954898"/>
    <w:rsid w:val="00955495"/>
    <w:rsid w:val="009561D4"/>
    <w:rsid w:val="009563BB"/>
    <w:rsid w:val="00956CBD"/>
    <w:rsid w:val="00957641"/>
    <w:rsid w:val="00957B8D"/>
    <w:rsid w:val="0096024F"/>
    <w:rsid w:val="00960648"/>
    <w:rsid w:val="00960F06"/>
    <w:rsid w:val="00961E33"/>
    <w:rsid w:val="00962A02"/>
    <w:rsid w:val="00962F4A"/>
    <w:rsid w:val="00966987"/>
    <w:rsid w:val="00966CEE"/>
    <w:rsid w:val="00966FB8"/>
    <w:rsid w:val="00973C0A"/>
    <w:rsid w:val="00975C93"/>
    <w:rsid w:val="00975E93"/>
    <w:rsid w:val="009775EC"/>
    <w:rsid w:val="00977745"/>
    <w:rsid w:val="00977EB0"/>
    <w:rsid w:val="00984C7E"/>
    <w:rsid w:val="00985755"/>
    <w:rsid w:val="00986114"/>
    <w:rsid w:val="0099157E"/>
    <w:rsid w:val="00991D6F"/>
    <w:rsid w:val="009929F6"/>
    <w:rsid w:val="0099378B"/>
    <w:rsid w:val="009972A6"/>
    <w:rsid w:val="00997F66"/>
    <w:rsid w:val="009A2591"/>
    <w:rsid w:val="009A43CE"/>
    <w:rsid w:val="009A5519"/>
    <w:rsid w:val="009A7094"/>
    <w:rsid w:val="009B042A"/>
    <w:rsid w:val="009B0760"/>
    <w:rsid w:val="009B0E2E"/>
    <w:rsid w:val="009B3368"/>
    <w:rsid w:val="009B3555"/>
    <w:rsid w:val="009B3C3A"/>
    <w:rsid w:val="009B5F09"/>
    <w:rsid w:val="009B6768"/>
    <w:rsid w:val="009B6EE8"/>
    <w:rsid w:val="009B70E2"/>
    <w:rsid w:val="009B7B30"/>
    <w:rsid w:val="009C1F4A"/>
    <w:rsid w:val="009C3C0A"/>
    <w:rsid w:val="009C42A8"/>
    <w:rsid w:val="009C4313"/>
    <w:rsid w:val="009C4E28"/>
    <w:rsid w:val="009C4EF6"/>
    <w:rsid w:val="009C7456"/>
    <w:rsid w:val="009C74D6"/>
    <w:rsid w:val="009C7FF1"/>
    <w:rsid w:val="009D3156"/>
    <w:rsid w:val="009D34FD"/>
    <w:rsid w:val="009D3ECC"/>
    <w:rsid w:val="009D540E"/>
    <w:rsid w:val="009D702D"/>
    <w:rsid w:val="009D7FBF"/>
    <w:rsid w:val="009E0DC1"/>
    <w:rsid w:val="009E1C68"/>
    <w:rsid w:val="009E2596"/>
    <w:rsid w:val="009E28A7"/>
    <w:rsid w:val="009E537C"/>
    <w:rsid w:val="009E5999"/>
    <w:rsid w:val="009F1D5C"/>
    <w:rsid w:val="009F23FF"/>
    <w:rsid w:val="009F4B44"/>
    <w:rsid w:val="009F7BFD"/>
    <w:rsid w:val="00A00B7D"/>
    <w:rsid w:val="00A018A9"/>
    <w:rsid w:val="00A03A48"/>
    <w:rsid w:val="00A055E3"/>
    <w:rsid w:val="00A07FCD"/>
    <w:rsid w:val="00A108F3"/>
    <w:rsid w:val="00A12346"/>
    <w:rsid w:val="00A1320F"/>
    <w:rsid w:val="00A14220"/>
    <w:rsid w:val="00A17223"/>
    <w:rsid w:val="00A17A3D"/>
    <w:rsid w:val="00A2117D"/>
    <w:rsid w:val="00A21F59"/>
    <w:rsid w:val="00A228BE"/>
    <w:rsid w:val="00A24CF1"/>
    <w:rsid w:val="00A26ED5"/>
    <w:rsid w:val="00A26F27"/>
    <w:rsid w:val="00A3184C"/>
    <w:rsid w:val="00A32816"/>
    <w:rsid w:val="00A329EF"/>
    <w:rsid w:val="00A35387"/>
    <w:rsid w:val="00A4041F"/>
    <w:rsid w:val="00A406D2"/>
    <w:rsid w:val="00A415B3"/>
    <w:rsid w:val="00A41AA2"/>
    <w:rsid w:val="00A42C22"/>
    <w:rsid w:val="00A436A4"/>
    <w:rsid w:val="00A43C7A"/>
    <w:rsid w:val="00A44514"/>
    <w:rsid w:val="00A4565E"/>
    <w:rsid w:val="00A457E8"/>
    <w:rsid w:val="00A45CCD"/>
    <w:rsid w:val="00A461D2"/>
    <w:rsid w:val="00A47C96"/>
    <w:rsid w:val="00A50013"/>
    <w:rsid w:val="00A50C08"/>
    <w:rsid w:val="00A5135A"/>
    <w:rsid w:val="00A55BD0"/>
    <w:rsid w:val="00A56918"/>
    <w:rsid w:val="00A571E1"/>
    <w:rsid w:val="00A573CC"/>
    <w:rsid w:val="00A57663"/>
    <w:rsid w:val="00A61948"/>
    <w:rsid w:val="00A629AD"/>
    <w:rsid w:val="00A63798"/>
    <w:rsid w:val="00A64088"/>
    <w:rsid w:val="00A6409E"/>
    <w:rsid w:val="00A64981"/>
    <w:rsid w:val="00A64CEC"/>
    <w:rsid w:val="00A65DB8"/>
    <w:rsid w:val="00A670B1"/>
    <w:rsid w:val="00A72A98"/>
    <w:rsid w:val="00A73F68"/>
    <w:rsid w:val="00A753E5"/>
    <w:rsid w:val="00A80B26"/>
    <w:rsid w:val="00A80E14"/>
    <w:rsid w:val="00A80E75"/>
    <w:rsid w:val="00A811F9"/>
    <w:rsid w:val="00A8178F"/>
    <w:rsid w:val="00A826BD"/>
    <w:rsid w:val="00A82CD7"/>
    <w:rsid w:val="00A84664"/>
    <w:rsid w:val="00A84F87"/>
    <w:rsid w:val="00A86099"/>
    <w:rsid w:val="00A90855"/>
    <w:rsid w:val="00A947DF"/>
    <w:rsid w:val="00A960C7"/>
    <w:rsid w:val="00A96D1F"/>
    <w:rsid w:val="00AA03E3"/>
    <w:rsid w:val="00AA1398"/>
    <w:rsid w:val="00AA1C50"/>
    <w:rsid w:val="00AA2731"/>
    <w:rsid w:val="00AA4809"/>
    <w:rsid w:val="00AA4EDC"/>
    <w:rsid w:val="00AA5620"/>
    <w:rsid w:val="00AA58D2"/>
    <w:rsid w:val="00AA6831"/>
    <w:rsid w:val="00AA6967"/>
    <w:rsid w:val="00AB1032"/>
    <w:rsid w:val="00AB3062"/>
    <w:rsid w:val="00AB3141"/>
    <w:rsid w:val="00AB3E5B"/>
    <w:rsid w:val="00AB728F"/>
    <w:rsid w:val="00AB7859"/>
    <w:rsid w:val="00AC0A1F"/>
    <w:rsid w:val="00AC1361"/>
    <w:rsid w:val="00AC1540"/>
    <w:rsid w:val="00AC1F45"/>
    <w:rsid w:val="00AC3A85"/>
    <w:rsid w:val="00AC4B00"/>
    <w:rsid w:val="00AD03FF"/>
    <w:rsid w:val="00AD346A"/>
    <w:rsid w:val="00AD371E"/>
    <w:rsid w:val="00AD5F96"/>
    <w:rsid w:val="00AD65E6"/>
    <w:rsid w:val="00AE11E7"/>
    <w:rsid w:val="00AE2A24"/>
    <w:rsid w:val="00AE2CA0"/>
    <w:rsid w:val="00AE2DE2"/>
    <w:rsid w:val="00AE360A"/>
    <w:rsid w:val="00AE672F"/>
    <w:rsid w:val="00AF0044"/>
    <w:rsid w:val="00AF06D9"/>
    <w:rsid w:val="00AF0D1E"/>
    <w:rsid w:val="00AF2BF2"/>
    <w:rsid w:val="00AF48D9"/>
    <w:rsid w:val="00AF5554"/>
    <w:rsid w:val="00AF5D98"/>
    <w:rsid w:val="00AF6C4C"/>
    <w:rsid w:val="00AF7058"/>
    <w:rsid w:val="00B04793"/>
    <w:rsid w:val="00B16CA3"/>
    <w:rsid w:val="00B17B47"/>
    <w:rsid w:val="00B20513"/>
    <w:rsid w:val="00B21E1C"/>
    <w:rsid w:val="00B22E69"/>
    <w:rsid w:val="00B269EC"/>
    <w:rsid w:val="00B3066A"/>
    <w:rsid w:val="00B30695"/>
    <w:rsid w:val="00B315FA"/>
    <w:rsid w:val="00B31CE7"/>
    <w:rsid w:val="00B3250C"/>
    <w:rsid w:val="00B33561"/>
    <w:rsid w:val="00B3490A"/>
    <w:rsid w:val="00B36C42"/>
    <w:rsid w:val="00B400EE"/>
    <w:rsid w:val="00B416F1"/>
    <w:rsid w:val="00B42744"/>
    <w:rsid w:val="00B44659"/>
    <w:rsid w:val="00B4520D"/>
    <w:rsid w:val="00B4554C"/>
    <w:rsid w:val="00B46289"/>
    <w:rsid w:val="00B52A28"/>
    <w:rsid w:val="00B52BE8"/>
    <w:rsid w:val="00B53675"/>
    <w:rsid w:val="00B549D1"/>
    <w:rsid w:val="00B54C4A"/>
    <w:rsid w:val="00B603E3"/>
    <w:rsid w:val="00B603EA"/>
    <w:rsid w:val="00B62B07"/>
    <w:rsid w:val="00B63BF9"/>
    <w:rsid w:val="00B65955"/>
    <w:rsid w:val="00B65962"/>
    <w:rsid w:val="00B67C72"/>
    <w:rsid w:val="00B70E0E"/>
    <w:rsid w:val="00B738C1"/>
    <w:rsid w:val="00B7637E"/>
    <w:rsid w:val="00B7735F"/>
    <w:rsid w:val="00B779DB"/>
    <w:rsid w:val="00B77A54"/>
    <w:rsid w:val="00B80CB3"/>
    <w:rsid w:val="00B85821"/>
    <w:rsid w:val="00B85D8D"/>
    <w:rsid w:val="00B85E98"/>
    <w:rsid w:val="00B8649E"/>
    <w:rsid w:val="00B912D5"/>
    <w:rsid w:val="00B91E65"/>
    <w:rsid w:val="00B93DD5"/>
    <w:rsid w:val="00B94847"/>
    <w:rsid w:val="00B956B4"/>
    <w:rsid w:val="00B960B1"/>
    <w:rsid w:val="00B97E1B"/>
    <w:rsid w:val="00BA0A27"/>
    <w:rsid w:val="00BA3C4D"/>
    <w:rsid w:val="00BA79AF"/>
    <w:rsid w:val="00BA7EAB"/>
    <w:rsid w:val="00BB035D"/>
    <w:rsid w:val="00BB0C1C"/>
    <w:rsid w:val="00BB1D3F"/>
    <w:rsid w:val="00BB274E"/>
    <w:rsid w:val="00BB311D"/>
    <w:rsid w:val="00BB3763"/>
    <w:rsid w:val="00BB3EF1"/>
    <w:rsid w:val="00BB55AB"/>
    <w:rsid w:val="00BB59F9"/>
    <w:rsid w:val="00BB6871"/>
    <w:rsid w:val="00BB6C99"/>
    <w:rsid w:val="00BB77A6"/>
    <w:rsid w:val="00BC0C07"/>
    <w:rsid w:val="00BC1906"/>
    <w:rsid w:val="00BC1917"/>
    <w:rsid w:val="00BC2DE1"/>
    <w:rsid w:val="00BC4AAE"/>
    <w:rsid w:val="00BC51B3"/>
    <w:rsid w:val="00BC5679"/>
    <w:rsid w:val="00BC6DC3"/>
    <w:rsid w:val="00BD0A44"/>
    <w:rsid w:val="00BD0D4D"/>
    <w:rsid w:val="00BD4EBF"/>
    <w:rsid w:val="00BD6576"/>
    <w:rsid w:val="00BD7912"/>
    <w:rsid w:val="00BD7A55"/>
    <w:rsid w:val="00BE067C"/>
    <w:rsid w:val="00BE3B53"/>
    <w:rsid w:val="00BE3FCE"/>
    <w:rsid w:val="00BE5074"/>
    <w:rsid w:val="00BE529D"/>
    <w:rsid w:val="00BE7117"/>
    <w:rsid w:val="00BF097F"/>
    <w:rsid w:val="00BF0E8D"/>
    <w:rsid w:val="00BF201A"/>
    <w:rsid w:val="00BF2A4A"/>
    <w:rsid w:val="00BF41BD"/>
    <w:rsid w:val="00BF51DE"/>
    <w:rsid w:val="00BF5426"/>
    <w:rsid w:val="00BF63F3"/>
    <w:rsid w:val="00BF6E7B"/>
    <w:rsid w:val="00BF73BA"/>
    <w:rsid w:val="00C00342"/>
    <w:rsid w:val="00C00F53"/>
    <w:rsid w:val="00C01E80"/>
    <w:rsid w:val="00C02857"/>
    <w:rsid w:val="00C02C2C"/>
    <w:rsid w:val="00C03C69"/>
    <w:rsid w:val="00C04EA0"/>
    <w:rsid w:val="00C067F4"/>
    <w:rsid w:val="00C11CE0"/>
    <w:rsid w:val="00C11F80"/>
    <w:rsid w:val="00C12029"/>
    <w:rsid w:val="00C13664"/>
    <w:rsid w:val="00C14FC0"/>
    <w:rsid w:val="00C17896"/>
    <w:rsid w:val="00C17A95"/>
    <w:rsid w:val="00C17ECC"/>
    <w:rsid w:val="00C20D57"/>
    <w:rsid w:val="00C21C9A"/>
    <w:rsid w:val="00C2284A"/>
    <w:rsid w:val="00C233C7"/>
    <w:rsid w:val="00C23D14"/>
    <w:rsid w:val="00C24299"/>
    <w:rsid w:val="00C24603"/>
    <w:rsid w:val="00C24BD1"/>
    <w:rsid w:val="00C31D09"/>
    <w:rsid w:val="00C327F3"/>
    <w:rsid w:val="00C34FD3"/>
    <w:rsid w:val="00C35C5E"/>
    <w:rsid w:val="00C37D2D"/>
    <w:rsid w:val="00C40CCC"/>
    <w:rsid w:val="00C4178C"/>
    <w:rsid w:val="00C41EEB"/>
    <w:rsid w:val="00C443AC"/>
    <w:rsid w:val="00C4493A"/>
    <w:rsid w:val="00C449E0"/>
    <w:rsid w:val="00C44AEC"/>
    <w:rsid w:val="00C464EC"/>
    <w:rsid w:val="00C51B6E"/>
    <w:rsid w:val="00C523D5"/>
    <w:rsid w:val="00C529EB"/>
    <w:rsid w:val="00C52C77"/>
    <w:rsid w:val="00C536B6"/>
    <w:rsid w:val="00C538FD"/>
    <w:rsid w:val="00C54D54"/>
    <w:rsid w:val="00C5530F"/>
    <w:rsid w:val="00C5539B"/>
    <w:rsid w:val="00C57D99"/>
    <w:rsid w:val="00C61C3A"/>
    <w:rsid w:val="00C62F92"/>
    <w:rsid w:val="00C648BF"/>
    <w:rsid w:val="00C648E4"/>
    <w:rsid w:val="00C66E83"/>
    <w:rsid w:val="00C67CF9"/>
    <w:rsid w:val="00C70334"/>
    <w:rsid w:val="00C73633"/>
    <w:rsid w:val="00C738FD"/>
    <w:rsid w:val="00C75882"/>
    <w:rsid w:val="00C77F10"/>
    <w:rsid w:val="00C816C0"/>
    <w:rsid w:val="00C81F3D"/>
    <w:rsid w:val="00C8381C"/>
    <w:rsid w:val="00C85847"/>
    <w:rsid w:val="00C8715D"/>
    <w:rsid w:val="00C902AC"/>
    <w:rsid w:val="00C91E18"/>
    <w:rsid w:val="00C91F62"/>
    <w:rsid w:val="00C935E7"/>
    <w:rsid w:val="00C94455"/>
    <w:rsid w:val="00C95660"/>
    <w:rsid w:val="00C95C6F"/>
    <w:rsid w:val="00C975E1"/>
    <w:rsid w:val="00CA0EAC"/>
    <w:rsid w:val="00CA1679"/>
    <w:rsid w:val="00CA2298"/>
    <w:rsid w:val="00CA2E23"/>
    <w:rsid w:val="00CA309D"/>
    <w:rsid w:val="00CA419F"/>
    <w:rsid w:val="00CA44D1"/>
    <w:rsid w:val="00CA6AB6"/>
    <w:rsid w:val="00CA7645"/>
    <w:rsid w:val="00CA78AB"/>
    <w:rsid w:val="00CB2A06"/>
    <w:rsid w:val="00CB371D"/>
    <w:rsid w:val="00CB386A"/>
    <w:rsid w:val="00CB3B16"/>
    <w:rsid w:val="00CB4759"/>
    <w:rsid w:val="00CB4A74"/>
    <w:rsid w:val="00CB5806"/>
    <w:rsid w:val="00CB6456"/>
    <w:rsid w:val="00CB7425"/>
    <w:rsid w:val="00CC0E12"/>
    <w:rsid w:val="00CC18A1"/>
    <w:rsid w:val="00CC326D"/>
    <w:rsid w:val="00CC3548"/>
    <w:rsid w:val="00CC367A"/>
    <w:rsid w:val="00CC4A2D"/>
    <w:rsid w:val="00CC4E43"/>
    <w:rsid w:val="00CC4FDA"/>
    <w:rsid w:val="00CC6580"/>
    <w:rsid w:val="00CC67E2"/>
    <w:rsid w:val="00CC7FC6"/>
    <w:rsid w:val="00CD0C31"/>
    <w:rsid w:val="00CD0F14"/>
    <w:rsid w:val="00CD2B0F"/>
    <w:rsid w:val="00CD3BD9"/>
    <w:rsid w:val="00CD411F"/>
    <w:rsid w:val="00CD61A4"/>
    <w:rsid w:val="00CD66E7"/>
    <w:rsid w:val="00CD6871"/>
    <w:rsid w:val="00CD70E1"/>
    <w:rsid w:val="00CD7A16"/>
    <w:rsid w:val="00CD7B5A"/>
    <w:rsid w:val="00CE02A9"/>
    <w:rsid w:val="00CE1FA6"/>
    <w:rsid w:val="00CE2437"/>
    <w:rsid w:val="00CE26C7"/>
    <w:rsid w:val="00CE5B66"/>
    <w:rsid w:val="00CF2253"/>
    <w:rsid w:val="00CF23B9"/>
    <w:rsid w:val="00CF24AD"/>
    <w:rsid w:val="00CF26C5"/>
    <w:rsid w:val="00CF43D0"/>
    <w:rsid w:val="00CF6323"/>
    <w:rsid w:val="00CF7AE3"/>
    <w:rsid w:val="00D017D3"/>
    <w:rsid w:val="00D01A90"/>
    <w:rsid w:val="00D01EEC"/>
    <w:rsid w:val="00D02919"/>
    <w:rsid w:val="00D03A22"/>
    <w:rsid w:val="00D07390"/>
    <w:rsid w:val="00D10671"/>
    <w:rsid w:val="00D111A4"/>
    <w:rsid w:val="00D1410C"/>
    <w:rsid w:val="00D143D7"/>
    <w:rsid w:val="00D16160"/>
    <w:rsid w:val="00D20D75"/>
    <w:rsid w:val="00D22A08"/>
    <w:rsid w:val="00D23763"/>
    <w:rsid w:val="00D25193"/>
    <w:rsid w:val="00D26119"/>
    <w:rsid w:val="00D2616C"/>
    <w:rsid w:val="00D26611"/>
    <w:rsid w:val="00D2713D"/>
    <w:rsid w:val="00D277AF"/>
    <w:rsid w:val="00D30656"/>
    <w:rsid w:val="00D31446"/>
    <w:rsid w:val="00D319B4"/>
    <w:rsid w:val="00D31E51"/>
    <w:rsid w:val="00D3437C"/>
    <w:rsid w:val="00D3462A"/>
    <w:rsid w:val="00D358BE"/>
    <w:rsid w:val="00D364B3"/>
    <w:rsid w:val="00D40787"/>
    <w:rsid w:val="00D40D71"/>
    <w:rsid w:val="00D4242A"/>
    <w:rsid w:val="00D4259D"/>
    <w:rsid w:val="00D44CC5"/>
    <w:rsid w:val="00D4587C"/>
    <w:rsid w:val="00D5635D"/>
    <w:rsid w:val="00D620D8"/>
    <w:rsid w:val="00D6400E"/>
    <w:rsid w:val="00D64A06"/>
    <w:rsid w:val="00D653AE"/>
    <w:rsid w:val="00D66284"/>
    <w:rsid w:val="00D66618"/>
    <w:rsid w:val="00D666E8"/>
    <w:rsid w:val="00D66882"/>
    <w:rsid w:val="00D7083A"/>
    <w:rsid w:val="00D7762F"/>
    <w:rsid w:val="00D835C8"/>
    <w:rsid w:val="00D85D4C"/>
    <w:rsid w:val="00D87107"/>
    <w:rsid w:val="00D924AD"/>
    <w:rsid w:val="00D9725C"/>
    <w:rsid w:val="00D978A2"/>
    <w:rsid w:val="00D97CBE"/>
    <w:rsid w:val="00DA0088"/>
    <w:rsid w:val="00DA46B2"/>
    <w:rsid w:val="00DA5AB5"/>
    <w:rsid w:val="00DA7D05"/>
    <w:rsid w:val="00DB1387"/>
    <w:rsid w:val="00DB2A2E"/>
    <w:rsid w:val="00DB385B"/>
    <w:rsid w:val="00DB3B42"/>
    <w:rsid w:val="00DB3DFB"/>
    <w:rsid w:val="00DB4239"/>
    <w:rsid w:val="00DB503F"/>
    <w:rsid w:val="00DB53FE"/>
    <w:rsid w:val="00DB66D4"/>
    <w:rsid w:val="00DB784C"/>
    <w:rsid w:val="00DB7D1E"/>
    <w:rsid w:val="00DB7DA8"/>
    <w:rsid w:val="00DB7FDB"/>
    <w:rsid w:val="00DC00C3"/>
    <w:rsid w:val="00DC0388"/>
    <w:rsid w:val="00DC22C5"/>
    <w:rsid w:val="00DC266C"/>
    <w:rsid w:val="00DC2E29"/>
    <w:rsid w:val="00DC2FC5"/>
    <w:rsid w:val="00DC5907"/>
    <w:rsid w:val="00DC5B23"/>
    <w:rsid w:val="00DC6211"/>
    <w:rsid w:val="00DC7E84"/>
    <w:rsid w:val="00DD22FE"/>
    <w:rsid w:val="00DD62F4"/>
    <w:rsid w:val="00DD682F"/>
    <w:rsid w:val="00DD6A1C"/>
    <w:rsid w:val="00DD6E6F"/>
    <w:rsid w:val="00DD7048"/>
    <w:rsid w:val="00DE108A"/>
    <w:rsid w:val="00DE1F09"/>
    <w:rsid w:val="00DE289A"/>
    <w:rsid w:val="00DE3861"/>
    <w:rsid w:val="00DE3B6C"/>
    <w:rsid w:val="00DE5516"/>
    <w:rsid w:val="00DE55CC"/>
    <w:rsid w:val="00DE5C71"/>
    <w:rsid w:val="00DE60F9"/>
    <w:rsid w:val="00DE671B"/>
    <w:rsid w:val="00DE6ACF"/>
    <w:rsid w:val="00DF0D6C"/>
    <w:rsid w:val="00DF148B"/>
    <w:rsid w:val="00DF1A9F"/>
    <w:rsid w:val="00DF1E8B"/>
    <w:rsid w:val="00DF1EA0"/>
    <w:rsid w:val="00DF25AC"/>
    <w:rsid w:val="00DF2EFB"/>
    <w:rsid w:val="00DF42FF"/>
    <w:rsid w:val="00DF43C4"/>
    <w:rsid w:val="00DF7789"/>
    <w:rsid w:val="00E00074"/>
    <w:rsid w:val="00E00A68"/>
    <w:rsid w:val="00E00E9D"/>
    <w:rsid w:val="00E01789"/>
    <w:rsid w:val="00E10380"/>
    <w:rsid w:val="00E126D2"/>
    <w:rsid w:val="00E135CB"/>
    <w:rsid w:val="00E13F85"/>
    <w:rsid w:val="00E13FF2"/>
    <w:rsid w:val="00E16679"/>
    <w:rsid w:val="00E204E1"/>
    <w:rsid w:val="00E2057C"/>
    <w:rsid w:val="00E20F2B"/>
    <w:rsid w:val="00E213BA"/>
    <w:rsid w:val="00E21693"/>
    <w:rsid w:val="00E24C1A"/>
    <w:rsid w:val="00E24F35"/>
    <w:rsid w:val="00E25482"/>
    <w:rsid w:val="00E25C1B"/>
    <w:rsid w:val="00E25F19"/>
    <w:rsid w:val="00E26944"/>
    <w:rsid w:val="00E276A5"/>
    <w:rsid w:val="00E30A16"/>
    <w:rsid w:val="00E3140C"/>
    <w:rsid w:val="00E3226F"/>
    <w:rsid w:val="00E33308"/>
    <w:rsid w:val="00E3508F"/>
    <w:rsid w:val="00E36793"/>
    <w:rsid w:val="00E3696A"/>
    <w:rsid w:val="00E36BA3"/>
    <w:rsid w:val="00E36D43"/>
    <w:rsid w:val="00E37302"/>
    <w:rsid w:val="00E43527"/>
    <w:rsid w:val="00E4368C"/>
    <w:rsid w:val="00E43D85"/>
    <w:rsid w:val="00E442C6"/>
    <w:rsid w:val="00E45B00"/>
    <w:rsid w:val="00E4673B"/>
    <w:rsid w:val="00E46E2A"/>
    <w:rsid w:val="00E47CC7"/>
    <w:rsid w:val="00E50646"/>
    <w:rsid w:val="00E5073E"/>
    <w:rsid w:val="00E50823"/>
    <w:rsid w:val="00E552E1"/>
    <w:rsid w:val="00E56422"/>
    <w:rsid w:val="00E63076"/>
    <w:rsid w:val="00E64C85"/>
    <w:rsid w:val="00E70270"/>
    <w:rsid w:val="00E70723"/>
    <w:rsid w:val="00E71361"/>
    <w:rsid w:val="00E73182"/>
    <w:rsid w:val="00E732FC"/>
    <w:rsid w:val="00E74C56"/>
    <w:rsid w:val="00E7547D"/>
    <w:rsid w:val="00E75FBA"/>
    <w:rsid w:val="00E75FE6"/>
    <w:rsid w:val="00E76F9E"/>
    <w:rsid w:val="00E773B1"/>
    <w:rsid w:val="00E81817"/>
    <w:rsid w:val="00E818D0"/>
    <w:rsid w:val="00E81D33"/>
    <w:rsid w:val="00E8201E"/>
    <w:rsid w:val="00E83609"/>
    <w:rsid w:val="00E85003"/>
    <w:rsid w:val="00E85791"/>
    <w:rsid w:val="00E86616"/>
    <w:rsid w:val="00E87A3A"/>
    <w:rsid w:val="00E9124D"/>
    <w:rsid w:val="00E92D86"/>
    <w:rsid w:val="00E94377"/>
    <w:rsid w:val="00E96038"/>
    <w:rsid w:val="00E97757"/>
    <w:rsid w:val="00EA15D4"/>
    <w:rsid w:val="00EA4774"/>
    <w:rsid w:val="00EA4782"/>
    <w:rsid w:val="00EA6A1F"/>
    <w:rsid w:val="00EA6CA5"/>
    <w:rsid w:val="00EB49F6"/>
    <w:rsid w:val="00EB4DC6"/>
    <w:rsid w:val="00EB5B51"/>
    <w:rsid w:val="00EC075E"/>
    <w:rsid w:val="00EC1510"/>
    <w:rsid w:val="00EC1D6E"/>
    <w:rsid w:val="00EC1E9D"/>
    <w:rsid w:val="00EC24B2"/>
    <w:rsid w:val="00EC27CD"/>
    <w:rsid w:val="00EC2C76"/>
    <w:rsid w:val="00EC2DFF"/>
    <w:rsid w:val="00EC63FA"/>
    <w:rsid w:val="00EC7D9F"/>
    <w:rsid w:val="00ED0877"/>
    <w:rsid w:val="00ED3042"/>
    <w:rsid w:val="00ED5846"/>
    <w:rsid w:val="00ED600A"/>
    <w:rsid w:val="00ED77C1"/>
    <w:rsid w:val="00EE19B2"/>
    <w:rsid w:val="00EE263F"/>
    <w:rsid w:val="00EE2AC7"/>
    <w:rsid w:val="00EE327E"/>
    <w:rsid w:val="00EE34E7"/>
    <w:rsid w:val="00EE5BF2"/>
    <w:rsid w:val="00EE75EE"/>
    <w:rsid w:val="00EF0FF1"/>
    <w:rsid w:val="00EF29D1"/>
    <w:rsid w:val="00EF3531"/>
    <w:rsid w:val="00EF357C"/>
    <w:rsid w:val="00EF476E"/>
    <w:rsid w:val="00EF6218"/>
    <w:rsid w:val="00EF6956"/>
    <w:rsid w:val="00EF699C"/>
    <w:rsid w:val="00EF6D7A"/>
    <w:rsid w:val="00F018B2"/>
    <w:rsid w:val="00F01918"/>
    <w:rsid w:val="00F03998"/>
    <w:rsid w:val="00F0534A"/>
    <w:rsid w:val="00F078D4"/>
    <w:rsid w:val="00F0CEC0"/>
    <w:rsid w:val="00F10222"/>
    <w:rsid w:val="00F108AC"/>
    <w:rsid w:val="00F10E6D"/>
    <w:rsid w:val="00F1192F"/>
    <w:rsid w:val="00F1195F"/>
    <w:rsid w:val="00F11BFB"/>
    <w:rsid w:val="00F12F10"/>
    <w:rsid w:val="00F13DD7"/>
    <w:rsid w:val="00F13E6D"/>
    <w:rsid w:val="00F14721"/>
    <w:rsid w:val="00F15FC7"/>
    <w:rsid w:val="00F1630E"/>
    <w:rsid w:val="00F166EB"/>
    <w:rsid w:val="00F170A3"/>
    <w:rsid w:val="00F1722B"/>
    <w:rsid w:val="00F231DC"/>
    <w:rsid w:val="00F24AF7"/>
    <w:rsid w:val="00F26824"/>
    <w:rsid w:val="00F306D8"/>
    <w:rsid w:val="00F30773"/>
    <w:rsid w:val="00F30F87"/>
    <w:rsid w:val="00F3140E"/>
    <w:rsid w:val="00F31E30"/>
    <w:rsid w:val="00F3398A"/>
    <w:rsid w:val="00F3441F"/>
    <w:rsid w:val="00F35444"/>
    <w:rsid w:val="00F369C1"/>
    <w:rsid w:val="00F37984"/>
    <w:rsid w:val="00F41293"/>
    <w:rsid w:val="00F4142E"/>
    <w:rsid w:val="00F41FC2"/>
    <w:rsid w:val="00F42EB6"/>
    <w:rsid w:val="00F43D76"/>
    <w:rsid w:val="00F4497A"/>
    <w:rsid w:val="00F451D0"/>
    <w:rsid w:val="00F47CF8"/>
    <w:rsid w:val="00F502CE"/>
    <w:rsid w:val="00F51202"/>
    <w:rsid w:val="00F525EE"/>
    <w:rsid w:val="00F53BDE"/>
    <w:rsid w:val="00F53C39"/>
    <w:rsid w:val="00F5410F"/>
    <w:rsid w:val="00F5647B"/>
    <w:rsid w:val="00F57618"/>
    <w:rsid w:val="00F57D3E"/>
    <w:rsid w:val="00F615B9"/>
    <w:rsid w:val="00F62762"/>
    <w:rsid w:val="00F630E9"/>
    <w:rsid w:val="00F639B6"/>
    <w:rsid w:val="00F65F1F"/>
    <w:rsid w:val="00F679EA"/>
    <w:rsid w:val="00F706DA"/>
    <w:rsid w:val="00F735F5"/>
    <w:rsid w:val="00F75A2C"/>
    <w:rsid w:val="00F75DDD"/>
    <w:rsid w:val="00F8030A"/>
    <w:rsid w:val="00F8194D"/>
    <w:rsid w:val="00F82C64"/>
    <w:rsid w:val="00F82E91"/>
    <w:rsid w:val="00F83684"/>
    <w:rsid w:val="00F84CD0"/>
    <w:rsid w:val="00F85B46"/>
    <w:rsid w:val="00F8643C"/>
    <w:rsid w:val="00F90623"/>
    <w:rsid w:val="00F91883"/>
    <w:rsid w:val="00F91CBD"/>
    <w:rsid w:val="00F91ECF"/>
    <w:rsid w:val="00F9205B"/>
    <w:rsid w:val="00F932E7"/>
    <w:rsid w:val="00F93447"/>
    <w:rsid w:val="00F9452B"/>
    <w:rsid w:val="00F9540B"/>
    <w:rsid w:val="00F95601"/>
    <w:rsid w:val="00F956CE"/>
    <w:rsid w:val="00F96CD0"/>
    <w:rsid w:val="00FA055C"/>
    <w:rsid w:val="00FA0589"/>
    <w:rsid w:val="00FA26BE"/>
    <w:rsid w:val="00FA32EC"/>
    <w:rsid w:val="00FA3C5C"/>
    <w:rsid w:val="00FA5C48"/>
    <w:rsid w:val="00FA5F3B"/>
    <w:rsid w:val="00FA699A"/>
    <w:rsid w:val="00FA7AE0"/>
    <w:rsid w:val="00FA7BA1"/>
    <w:rsid w:val="00FA7E08"/>
    <w:rsid w:val="00FB04B6"/>
    <w:rsid w:val="00FB11AF"/>
    <w:rsid w:val="00FB1572"/>
    <w:rsid w:val="00FB1A8E"/>
    <w:rsid w:val="00FB25A4"/>
    <w:rsid w:val="00FB48BC"/>
    <w:rsid w:val="00FB530F"/>
    <w:rsid w:val="00FB5DA9"/>
    <w:rsid w:val="00FC05E6"/>
    <w:rsid w:val="00FC2643"/>
    <w:rsid w:val="00FC4161"/>
    <w:rsid w:val="00FD0AC2"/>
    <w:rsid w:val="00FD2076"/>
    <w:rsid w:val="00FD37FA"/>
    <w:rsid w:val="00FD751F"/>
    <w:rsid w:val="00FE0A7B"/>
    <w:rsid w:val="00FE23D4"/>
    <w:rsid w:val="00FE30A6"/>
    <w:rsid w:val="00FE4D30"/>
    <w:rsid w:val="00FE665C"/>
    <w:rsid w:val="00FE697F"/>
    <w:rsid w:val="00FE72F3"/>
    <w:rsid w:val="00FE760A"/>
    <w:rsid w:val="00FF3DFB"/>
    <w:rsid w:val="00FF48C1"/>
    <w:rsid w:val="00FF4F0E"/>
    <w:rsid w:val="00FF5391"/>
    <w:rsid w:val="00FF5F18"/>
    <w:rsid w:val="00FF67E6"/>
    <w:rsid w:val="00FF6D41"/>
    <w:rsid w:val="00FF778F"/>
    <w:rsid w:val="0235ACF5"/>
    <w:rsid w:val="0293D625"/>
    <w:rsid w:val="034D86C2"/>
    <w:rsid w:val="0537C24F"/>
    <w:rsid w:val="06E77DCE"/>
    <w:rsid w:val="07FC49C8"/>
    <w:rsid w:val="081D3D7D"/>
    <w:rsid w:val="0882FBC8"/>
    <w:rsid w:val="08CCBF15"/>
    <w:rsid w:val="08E9D872"/>
    <w:rsid w:val="0904DCFF"/>
    <w:rsid w:val="0A40FE45"/>
    <w:rsid w:val="0B8CEDC0"/>
    <w:rsid w:val="0CF75F80"/>
    <w:rsid w:val="0DE888A1"/>
    <w:rsid w:val="0E0DFA5B"/>
    <w:rsid w:val="0E864547"/>
    <w:rsid w:val="0EE831B5"/>
    <w:rsid w:val="10E8AAC1"/>
    <w:rsid w:val="13159440"/>
    <w:rsid w:val="16026347"/>
    <w:rsid w:val="1619C825"/>
    <w:rsid w:val="16E0762E"/>
    <w:rsid w:val="173C0635"/>
    <w:rsid w:val="1753229B"/>
    <w:rsid w:val="18530189"/>
    <w:rsid w:val="1A2E5500"/>
    <w:rsid w:val="1A3B7EAD"/>
    <w:rsid w:val="1AA64540"/>
    <w:rsid w:val="1F798B3E"/>
    <w:rsid w:val="1F9458AE"/>
    <w:rsid w:val="20828FAF"/>
    <w:rsid w:val="20D37D38"/>
    <w:rsid w:val="21F2D28B"/>
    <w:rsid w:val="235B4B3F"/>
    <w:rsid w:val="24DA9A46"/>
    <w:rsid w:val="24FA01FD"/>
    <w:rsid w:val="27A5CAA3"/>
    <w:rsid w:val="2D052774"/>
    <w:rsid w:val="2D9C144E"/>
    <w:rsid w:val="2DD53237"/>
    <w:rsid w:val="2F0D2550"/>
    <w:rsid w:val="3133275B"/>
    <w:rsid w:val="318944A6"/>
    <w:rsid w:val="31AA598E"/>
    <w:rsid w:val="33D9DE40"/>
    <w:rsid w:val="349E48CE"/>
    <w:rsid w:val="34C0E568"/>
    <w:rsid w:val="352012AA"/>
    <w:rsid w:val="35888227"/>
    <w:rsid w:val="384FB40F"/>
    <w:rsid w:val="3859E024"/>
    <w:rsid w:val="38AEC8CE"/>
    <w:rsid w:val="3A8C504B"/>
    <w:rsid w:val="3A937685"/>
    <w:rsid w:val="3B65F1BF"/>
    <w:rsid w:val="3BFEEF65"/>
    <w:rsid w:val="3D01C220"/>
    <w:rsid w:val="3DB1BD14"/>
    <w:rsid w:val="43D188C8"/>
    <w:rsid w:val="46AAA3F9"/>
    <w:rsid w:val="4A558757"/>
    <w:rsid w:val="4DA6FDCC"/>
    <w:rsid w:val="4F42CE2D"/>
    <w:rsid w:val="4FA3158B"/>
    <w:rsid w:val="50836574"/>
    <w:rsid w:val="51F37669"/>
    <w:rsid w:val="52C5F1A3"/>
    <w:rsid w:val="54163F50"/>
    <w:rsid w:val="54A39E52"/>
    <w:rsid w:val="54C4ED40"/>
    <w:rsid w:val="54D69455"/>
    <w:rsid w:val="559EDEB7"/>
    <w:rsid w:val="579CDDB3"/>
    <w:rsid w:val="5A6DF59F"/>
    <w:rsid w:val="5AD09CDF"/>
    <w:rsid w:val="5B5D1CE0"/>
    <w:rsid w:val="5DE85033"/>
    <w:rsid w:val="5E2F1607"/>
    <w:rsid w:val="5FFEA49B"/>
    <w:rsid w:val="6001AC41"/>
    <w:rsid w:val="60676DE1"/>
    <w:rsid w:val="61AAE138"/>
    <w:rsid w:val="61E648BD"/>
    <w:rsid w:val="627E2075"/>
    <w:rsid w:val="64B0F08B"/>
    <w:rsid w:val="65DDF95C"/>
    <w:rsid w:val="6B0314BE"/>
    <w:rsid w:val="6B12DAFE"/>
    <w:rsid w:val="6C70E5F9"/>
    <w:rsid w:val="6EFB773C"/>
    <w:rsid w:val="7197F92C"/>
    <w:rsid w:val="76903468"/>
    <w:rsid w:val="76F23004"/>
    <w:rsid w:val="7852C30B"/>
    <w:rsid w:val="78DD5CB5"/>
    <w:rsid w:val="79EB9B6A"/>
    <w:rsid w:val="7BB81834"/>
    <w:rsid w:val="7BC956E5"/>
    <w:rsid w:val="7D44E9AC"/>
    <w:rsid w:val="7ECBF146"/>
    <w:rsid w:val="7F61A587"/>
    <w:rsid w:val="7FB0AD3B"/>
    <w:rsid w:val="7FCD9E0B"/>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5BBB7"/>
  <w15:docId w15:val="{C161F2A6-07AD-4263-BEE8-54041613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42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0722BA"/>
    <w:pPr>
      <w:keepNext/>
      <w:keepLines/>
      <w:numPr>
        <w:numId w:val="12"/>
      </w:numPr>
      <w:tabs>
        <w:tab w:val="left" w:pos="284"/>
        <w:tab w:val="left" w:pos="426"/>
      </w:tabs>
      <w:spacing w:before="240"/>
      <w:ind w:left="0" w:firstLine="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9124D"/>
    <w:p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customStyle="1" w:styleId="tv213">
    <w:name w:val="tv213"/>
    <w:basedOn w:val="Normal"/>
    <w:rsid w:val="00BE3FCE"/>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BE3FCE"/>
    <w:rPr>
      <w:color w:val="0000FF"/>
      <w:u w:val="single"/>
    </w:rPr>
  </w:style>
  <w:style w:type="paragraph" w:styleId="Revision">
    <w:name w:val="Revision"/>
    <w:hidden/>
    <w:uiPriority w:val="99"/>
    <w:semiHidden/>
    <w:rsid w:val="00F8194D"/>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606C5"/>
    <w:rPr>
      <w:sz w:val="16"/>
      <w:szCs w:val="16"/>
    </w:rPr>
  </w:style>
  <w:style w:type="paragraph" w:styleId="CommentText">
    <w:name w:val="annotation text"/>
    <w:basedOn w:val="Normal"/>
    <w:link w:val="CommentTextChar"/>
    <w:uiPriority w:val="99"/>
    <w:unhideWhenUsed/>
    <w:rsid w:val="003606C5"/>
    <w:rPr>
      <w:sz w:val="20"/>
      <w:szCs w:val="20"/>
    </w:rPr>
  </w:style>
  <w:style w:type="character" w:customStyle="1" w:styleId="CommentTextChar">
    <w:name w:val="Comment Text Char"/>
    <w:basedOn w:val="DefaultParagraphFont"/>
    <w:link w:val="CommentText"/>
    <w:uiPriority w:val="99"/>
    <w:rsid w:val="003606C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606C5"/>
    <w:rPr>
      <w:b/>
      <w:bCs/>
    </w:rPr>
  </w:style>
  <w:style w:type="character" w:customStyle="1" w:styleId="CommentSubjectChar">
    <w:name w:val="Comment Subject Char"/>
    <w:basedOn w:val="CommentTextChar"/>
    <w:link w:val="CommentSubject"/>
    <w:uiPriority w:val="99"/>
    <w:semiHidden/>
    <w:rsid w:val="003606C5"/>
    <w:rPr>
      <w:rFonts w:ascii="Times New Roman" w:hAnsi="Times New Roman"/>
      <w:b/>
      <w:bCs/>
      <w:sz w:val="20"/>
      <w:szCs w:val="20"/>
    </w:rPr>
  </w:style>
  <w:style w:type="paragraph" w:styleId="BodyText">
    <w:name w:val="Body Text"/>
    <w:basedOn w:val="Normal"/>
    <w:link w:val="BodyTextChar"/>
    <w:uiPriority w:val="99"/>
    <w:semiHidden/>
    <w:rsid w:val="000D4F35"/>
    <w:pPr>
      <w:jc w:val="both"/>
    </w:pPr>
    <w:rPr>
      <w:rFonts w:eastAsia="Times New Roman" w:cs="Times New Roman"/>
      <w:i/>
      <w:szCs w:val="20"/>
    </w:rPr>
  </w:style>
  <w:style w:type="character" w:customStyle="1" w:styleId="BodyTextChar">
    <w:name w:val="Body Text Char"/>
    <w:basedOn w:val="DefaultParagraphFont"/>
    <w:link w:val="BodyText"/>
    <w:uiPriority w:val="99"/>
    <w:semiHidden/>
    <w:rsid w:val="000D4F35"/>
    <w:rPr>
      <w:rFonts w:ascii="Times New Roman" w:eastAsia="Times New Roman" w:hAnsi="Times New Roman" w:cs="Times New Roman"/>
      <w:i/>
      <w:sz w:val="24"/>
      <w:szCs w:val="20"/>
    </w:rPr>
  </w:style>
  <w:style w:type="character" w:styleId="FollowedHyperlink">
    <w:name w:val="FollowedHyperlink"/>
    <w:basedOn w:val="DefaultParagraphFont"/>
    <w:uiPriority w:val="99"/>
    <w:semiHidden/>
    <w:unhideWhenUsed/>
    <w:rsid w:val="00F451D0"/>
    <w:rPr>
      <w:color w:val="800080" w:themeColor="followedHyperlink"/>
      <w:u w:val="single"/>
    </w:rPr>
  </w:style>
  <w:style w:type="character" w:customStyle="1" w:styleId="ui-provider">
    <w:name w:val="ui-provider"/>
    <w:basedOn w:val="DefaultParagraphFont"/>
    <w:rsid w:val="002D552C"/>
  </w:style>
  <w:style w:type="character" w:customStyle="1" w:styleId="cf01">
    <w:name w:val="cf01"/>
    <w:basedOn w:val="DefaultParagraphFont"/>
    <w:rsid w:val="002170F3"/>
    <w:rPr>
      <w:rFonts w:ascii="Segoe UI" w:hAnsi="Segoe UI" w:cs="Segoe UI" w:hint="default"/>
      <w:sz w:val="18"/>
      <w:szCs w:val="18"/>
    </w:rPr>
  </w:style>
  <w:style w:type="character" w:styleId="UnresolvedMention">
    <w:name w:val="Unresolved Mention"/>
    <w:basedOn w:val="DefaultParagraphFont"/>
    <w:uiPriority w:val="99"/>
    <w:semiHidden/>
    <w:unhideWhenUsed/>
    <w:rsid w:val="00DC6211"/>
    <w:rPr>
      <w:color w:val="605E5C"/>
      <w:shd w:val="clear" w:color="auto" w:fill="E1DFDD"/>
    </w:rPr>
  </w:style>
  <w:style w:type="character" w:styleId="Mention">
    <w:name w:val="Mention"/>
    <w:basedOn w:val="DefaultParagraphFont"/>
    <w:uiPriority w:val="99"/>
    <w:unhideWhenUsed/>
    <w:rsid w:val="009462D6"/>
    <w:rPr>
      <w:color w:val="2B579A"/>
      <w:shd w:val="clear" w:color="auto" w:fill="E1DFDD"/>
    </w:rPr>
  </w:style>
  <w:style w:type="character" w:customStyle="1" w:styleId="normaltextrun">
    <w:name w:val="normaltextrun"/>
    <w:basedOn w:val="DefaultParagraphFont"/>
    <w:rsid w:val="009F7BFD"/>
  </w:style>
  <w:style w:type="character" w:customStyle="1" w:styleId="eop">
    <w:name w:val="eop"/>
    <w:basedOn w:val="DefaultParagraphFont"/>
    <w:rsid w:val="009F7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965529">
      <w:bodyDiv w:val="1"/>
      <w:marLeft w:val="0"/>
      <w:marRight w:val="0"/>
      <w:marTop w:val="0"/>
      <w:marBottom w:val="0"/>
      <w:divBdr>
        <w:top w:val="none" w:sz="0" w:space="0" w:color="auto"/>
        <w:left w:val="none" w:sz="0" w:space="0" w:color="auto"/>
        <w:bottom w:val="none" w:sz="0" w:space="0" w:color="auto"/>
        <w:right w:val="none" w:sz="0" w:space="0" w:color="auto"/>
      </w:divBdr>
    </w:div>
    <w:div w:id="503395488">
      <w:bodyDiv w:val="1"/>
      <w:marLeft w:val="0"/>
      <w:marRight w:val="0"/>
      <w:marTop w:val="0"/>
      <w:marBottom w:val="0"/>
      <w:divBdr>
        <w:top w:val="none" w:sz="0" w:space="0" w:color="auto"/>
        <w:left w:val="none" w:sz="0" w:space="0" w:color="auto"/>
        <w:bottom w:val="none" w:sz="0" w:space="0" w:color="auto"/>
        <w:right w:val="none" w:sz="0" w:space="0" w:color="auto"/>
      </w:divBdr>
      <w:divsChild>
        <w:div w:id="48651240">
          <w:marLeft w:val="0"/>
          <w:marRight w:val="0"/>
          <w:marTop w:val="0"/>
          <w:marBottom w:val="0"/>
          <w:divBdr>
            <w:top w:val="none" w:sz="0" w:space="0" w:color="auto"/>
            <w:left w:val="none" w:sz="0" w:space="0" w:color="auto"/>
            <w:bottom w:val="none" w:sz="0" w:space="0" w:color="auto"/>
            <w:right w:val="none" w:sz="0" w:space="0" w:color="auto"/>
          </w:divBdr>
        </w:div>
        <w:div w:id="150028273">
          <w:marLeft w:val="0"/>
          <w:marRight w:val="0"/>
          <w:marTop w:val="0"/>
          <w:marBottom w:val="0"/>
          <w:divBdr>
            <w:top w:val="none" w:sz="0" w:space="0" w:color="auto"/>
            <w:left w:val="none" w:sz="0" w:space="0" w:color="auto"/>
            <w:bottom w:val="none" w:sz="0" w:space="0" w:color="auto"/>
            <w:right w:val="none" w:sz="0" w:space="0" w:color="auto"/>
          </w:divBdr>
        </w:div>
        <w:div w:id="1958949434">
          <w:marLeft w:val="0"/>
          <w:marRight w:val="0"/>
          <w:marTop w:val="0"/>
          <w:marBottom w:val="0"/>
          <w:divBdr>
            <w:top w:val="none" w:sz="0" w:space="0" w:color="auto"/>
            <w:left w:val="none" w:sz="0" w:space="0" w:color="auto"/>
            <w:bottom w:val="none" w:sz="0" w:space="0" w:color="auto"/>
            <w:right w:val="none" w:sz="0" w:space="0" w:color="auto"/>
          </w:divBdr>
        </w:div>
      </w:divsChild>
    </w:div>
    <w:div w:id="544754447">
      <w:bodyDiv w:val="1"/>
      <w:marLeft w:val="0"/>
      <w:marRight w:val="0"/>
      <w:marTop w:val="0"/>
      <w:marBottom w:val="0"/>
      <w:divBdr>
        <w:top w:val="none" w:sz="0" w:space="0" w:color="auto"/>
        <w:left w:val="none" w:sz="0" w:space="0" w:color="auto"/>
        <w:bottom w:val="none" w:sz="0" w:space="0" w:color="auto"/>
        <w:right w:val="none" w:sz="0" w:space="0" w:color="auto"/>
      </w:divBdr>
      <w:divsChild>
        <w:div w:id="1182814279">
          <w:marLeft w:val="0"/>
          <w:marRight w:val="0"/>
          <w:marTop w:val="0"/>
          <w:marBottom w:val="0"/>
          <w:divBdr>
            <w:top w:val="none" w:sz="0" w:space="0" w:color="auto"/>
            <w:left w:val="none" w:sz="0" w:space="0" w:color="auto"/>
            <w:bottom w:val="none" w:sz="0" w:space="0" w:color="auto"/>
            <w:right w:val="none" w:sz="0" w:space="0" w:color="auto"/>
          </w:divBdr>
        </w:div>
        <w:div w:id="1369911969">
          <w:marLeft w:val="0"/>
          <w:marRight w:val="0"/>
          <w:marTop w:val="0"/>
          <w:marBottom w:val="0"/>
          <w:divBdr>
            <w:top w:val="none" w:sz="0" w:space="0" w:color="auto"/>
            <w:left w:val="none" w:sz="0" w:space="0" w:color="auto"/>
            <w:bottom w:val="none" w:sz="0" w:space="0" w:color="auto"/>
            <w:right w:val="none" w:sz="0" w:space="0" w:color="auto"/>
          </w:divBdr>
        </w:div>
        <w:div w:id="1466462020">
          <w:marLeft w:val="0"/>
          <w:marRight w:val="0"/>
          <w:marTop w:val="0"/>
          <w:marBottom w:val="0"/>
          <w:divBdr>
            <w:top w:val="none" w:sz="0" w:space="0" w:color="auto"/>
            <w:left w:val="none" w:sz="0" w:space="0" w:color="auto"/>
            <w:bottom w:val="none" w:sz="0" w:space="0" w:color="auto"/>
            <w:right w:val="none" w:sz="0" w:space="0" w:color="auto"/>
          </w:divBdr>
        </w:div>
      </w:divsChild>
    </w:div>
    <w:div w:id="904219324">
      <w:bodyDiv w:val="1"/>
      <w:marLeft w:val="0"/>
      <w:marRight w:val="0"/>
      <w:marTop w:val="0"/>
      <w:marBottom w:val="0"/>
      <w:divBdr>
        <w:top w:val="none" w:sz="0" w:space="0" w:color="auto"/>
        <w:left w:val="none" w:sz="0" w:space="0" w:color="auto"/>
        <w:bottom w:val="none" w:sz="0" w:space="0" w:color="auto"/>
        <w:right w:val="none" w:sz="0" w:space="0" w:color="auto"/>
      </w:divBdr>
    </w:div>
    <w:div w:id="1095859883">
      <w:bodyDiv w:val="1"/>
      <w:marLeft w:val="0"/>
      <w:marRight w:val="0"/>
      <w:marTop w:val="0"/>
      <w:marBottom w:val="0"/>
      <w:divBdr>
        <w:top w:val="none" w:sz="0" w:space="0" w:color="auto"/>
        <w:left w:val="none" w:sz="0" w:space="0" w:color="auto"/>
        <w:bottom w:val="none" w:sz="0" w:space="0" w:color="auto"/>
        <w:right w:val="none" w:sz="0" w:space="0" w:color="auto"/>
      </w:divBdr>
      <w:divsChild>
        <w:div w:id="742219367">
          <w:marLeft w:val="0"/>
          <w:marRight w:val="0"/>
          <w:marTop w:val="0"/>
          <w:marBottom w:val="0"/>
          <w:divBdr>
            <w:top w:val="none" w:sz="0" w:space="0" w:color="auto"/>
            <w:left w:val="none" w:sz="0" w:space="0" w:color="auto"/>
            <w:bottom w:val="none" w:sz="0" w:space="0" w:color="auto"/>
            <w:right w:val="none" w:sz="0" w:space="0" w:color="auto"/>
          </w:divBdr>
        </w:div>
        <w:div w:id="793209785">
          <w:marLeft w:val="0"/>
          <w:marRight w:val="0"/>
          <w:marTop w:val="0"/>
          <w:marBottom w:val="0"/>
          <w:divBdr>
            <w:top w:val="none" w:sz="0" w:space="0" w:color="auto"/>
            <w:left w:val="none" w:sz="0" w:space="0" w:color="auto"/>
            <w:bottom w:val="none" w:sz="0" w:space="0" w:color="auto"/>
            <w:right w:val="none" w:sz="0" w:space="0" w:color="auto"/>
          </w:divBdr>
        </w:div>
        <w:div w:id="861286665">
          <w:marLeft w:val="0"/>
          <w:marRight w:val="0"/>
          <w:marTop w:val="0"/>
          <w:marBottom w:val="0"/>
          <w:divBdr>
            <w:top w:val="none" w:sz="0" w:space="0" w:color="auto"/>
            <w:left w:val="none" w:sz="0" w:space="0" w:color="auto"/>
            <w:bottom w:val="none" w:sz="0" w:space="0" w:color="auto"/>
            <w:right w:val="none" w:sz="0" w:space="0" w:color="auto"/>
          </w:divBdr>
        </w:div>
      </w:divsChild>
    </w:div>
    <w:div w:id="1440180285">
      <w:bodyDiv w:val="1"/>
      <w:marLeft w:val="0"/>
      <w:marRight w:val="0"/>
      <w:marTop w:val="0"/>
      <w:marBottom w:val="0"/>
      <w:divBdr>
        <w:top w:val="none" w:sz="0" w:space="0" w:color="auto"/>
        <w:left w:val="none" w:sz="0" w:space="0" w:color="auto"/>
        <w:bottom w:val="none" w:sz="0" w:space="0" w:color="auto"/>
        <w:right w:val="none" w:sz="0" w:space="0" w:color="auto"/>
      </w:divBdr>
      <w:divsChild>
        <w:div w:id="327057222">
          <w:marLeft w:val="0"/>
          <w:marRight w:val="0"/>
          <w:marTop w:val="210"/>
          <w:marBottom w:val="0"/>
          <w:divBdr>
            <w:top w:val="none" w:sz="0" w:space="0" w:color="auto"/>
            <w:left w:val="none" w:sz="0" w:space="0" w:color="auto"/>
            <w:bottom w:val="none" w:sz="0" w:space="0" w:color="auto"/>
            <w:right w:val="none" w:sz="0" w:space="0" w:color="auto"/>
          </w:divBdr>
        </w:div>
        <w:div w:id="1024282426">
          <w:marLeft w:val="0"/>
          <w:marRight w:val="0"/>
          <w:marTop w:val="135"/>
          <w:marBottom w:val="0"/>
          <w:divBdr>
            <w:top w:val="none" w:sz="0" w:space="0" w:color="auto"/>
            <w:left w:val="none" w:sz="0" w:space="0" w:color="auto"/>
            <w:bottom w:val="none" w:sz="0" w:space="0" w:color="auto"/>
            <w:right w:val="none" w:sz="0" w:space="0" w:color="auto"/>
          </w:divBdr>
        </w:div>
      </w:divsChild>
    </w:div>
    <w:div w:id="1796439534">
      <w:bodyDiv w:val="1"/>
      <w:marLeft w:val="0"/>
      <w:marRight w:val="0"/>
      <w:marTop w:val="0"/>
      <w:marBottom w:val="0"/>
      <w:divBdr>
        <w:top w:val="none" w:sz="0" w:space="0" w:color="auto"/>
        <w:left w:val="none" w:sz="0" w:space="0" w:color="auto"/>
        <w:bottom w:val="none" w:sz="0" w:space="0" w:color="auto"/>
        <w:right w:val="none" w:sz="0" w:space="0" w:color="auto"/>
      </w:divBdr>
    </w:div>
    <w:div w:id="1978028019">
      <w:bodyDiv w:val="1"/>
      <w:marLeft w:val="0"/>
      <w:marRight w:val="0"/>
      <w:marTop w:val="0"/>
      <w:marBottom w:val="0"/>
      <w:divBdr>
        <w:top w:val="none" w:sz="0" w:space="0" w:color="auto"/>
        <w:left w:val="none" w:sz="0" w:space="0" w:color="auto"/>
        <w:bottom w:val="none" w:sz="0" w:space="0" w:color="auto"/>
        <w:right w:val="none" w:sz="0" w:space="0" w:color="auto"/>
      </w:divBdr>
      <w:divsChild>
        <w:div w:id="584534867">
          <w:marLeft w:val="0"/>
          <w:marRight w:val="0"/>
          <w:marTop w:val="0"/>
          <w:marBottom w:val="0"/>
          <w:divBdr>
            <w:top w:val="none" w:sz="0" w:space="0" w:color="auto"/>
            <w:left w:val="none" w:sz="0" w:space="0" w:color="auto"/>
            <w:bottom w:val="none" w:sz="0" w:space="0" w:color="auto"/>
            <w:right w:val="none" w:sz="0" w:space="0" w:color="auto"/>
          </w:divBdr>
        </w:div>
        <w:div w:id="1261454173">
          <w:marLeft w:val="0"/>
          <w:marRight w:val="0"/>
          <w:marTop w:val="0"/>
          <w:marBottom w:val="0"/>
          <w:divBdr>
            <w:top w:val="none" w:sz="0" w:space="0" w:color="auto"/>
            <w:left w:val="none" w:sz="0" w:space="0" w:color="auto"/>
            <w:bottom w:val="none" w:sz="0" w:space="0" w:color="auto"/>
            <w:right w:val="none" w:sz="0" w:space="0" w:color="auto"/>
          </w:divBdr>
        </w:div>
      </w:divsChild>
    </w:div>
    <w:div w:id="207985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7426-kreditiestazu-likums"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kumi.lv/ta/id/33727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37270" TargetMode="External"/><Relationship Id="rId5" Type="http://schemas.openxmlformats.org/officeDocument/2006/relationships/numbering" Target="numbering.xml"/><Relationship Id="rId15" Type="http://schemas.openxmlformats.org/officeDocument/2006/relationships/hyperlink" Target="https://likumi.lv/ta/id/337270"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7426-kreditiestazu-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FEB69A0D6F14583AC0D0ADB1A011C55"/>
        <w:category>
          <w:name w:val="General"/>
          <w:gallery w:val="placeholder"/>
        </w:category>
        <w:types>
          <w:type w:val="bbPlcHdr"/>
        </w:types>
        <w:behaviors>
          <w:behavior w:val="content"/>
        </w:behaviors>
        <w:guid w:val="{45D2D7FB-3D76-4197-90AB-71DCA044FF0D}"/>
      </w:docPartPr>
      <w:docPartBody>
        <w:p w:rsidR="009972A6" w:rsidRDefault="008E7F90" w:rsidP="008E7F90">
          <w:pPr>
            <w:pStyle w:val="6FEB69A0D6F14583AC0D0ADB1A011C55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B1CB0117AB84AAFB4682459B25D5E4B"/>
        <w:category>
          <w:name w:val="General"/>
          <w:gallery w:val="placeholder"/>
        </w:category>
        <w:types>
          <w:type w:val="bbPlcHdr"/>
        </w:types>
        <w:behaviors>
          <w:behavior w:val="content"/>
        </w:behaviors>
        <w:guid w:val="{83CD3220-3493-4705-B8AF-40F9632CD754}"/>
      </w:docPartPr>
      <w:docPartBody>
        <w:p w:rsidR="009972A6" w:rsidRDefault="008E7F90" w:rsidP="008E7F90">
          <w:pPr>
            <w:pStyle w:val="AB1CB0117AB84AAFB4682459B25D5E4B1"/>
          </w:pPr>
          <w:r w:rsidRPr="00811BE5">
            <w:rPr>
              <w:color w:val="808080" w:themeColor="background1" w:themeShade="80"/>
            </w:rPr>
            <w:t>[Datums]</w:t>
          </w:r>
        </w:p>
      </w:docPartBody>
    </w:docPart>
    <w:docPart>
      <w:docPartPr>
        <w:name w:val="060F06D0D2F64AF59C5D572F4C4A601F"/>
        <w:category>
          <w:name w:val="General"/>
          <w:gallery w:val="placeholder"/>
        </w:category>
        <w:types>
          <w:type w:val="bbPlcHdr"/>
        </w:types>
        <w:behaviors>
          <w:behavior w:val="content"/>
        </w:behaviors>
        <w:guid w:val="{B0064F2A-99D3-4FB5-B92F-B7B29F700699}"/>
      </w:docPartPr>
      <w:docPartBody>
        <w:p w:rsidR="009972A6" w:rsidRDefault="008E7F90">
          <w:pPr>
            <w:pStyle w:val="060F06D0D2F64AF59C5D572F4C4A601F"/>
          </w:pPr>
          <w:r>
            <w:t xml:space="preserve">Noteikumi </w:t>
          </w:r>
        </w:p>
      </w:docPartBody>
    </w:docPart>
    <w:docPart>
      <w:docPartPr>
        <w:name w:val="0F869BA9185A46ADB81950444C0DD822"/>
        <w:category>
          <w:name w:val="General"/>
          <w:gallery w:val="placeholder"/>
        </w:category>
        <w:types>
          <w:type w:val="bbPlcHdr"/>
        </w:types>
        <w:behaviors>
          <w:behavior w:val="content"/>
        </w:behaviors>
        <w:guid w:val="{2DD65C4E-99C0-4633-9753-E35FBA84F8C5}"/>
      </w:docPartPr>
      <w:docPartBody>
        <w:p w:rsidR="009972A6" w:rsidRDefault="008E7F90">
          <w:pPr>
            <w:pStyle w:val="0F869BA9185A46ADB81950444C0DD822"/>
          </w:pPr>
          <w:r>
            <w:t xml:space="preserve">Nr. </w:t>
          </w:r>
        </w:p>
      </w:docPartBody>
    </w:docPart>
    <w:docPart>
      <w:docPartPr>
        <w:name w:val="B0BE1719C6514F208B191897D7EDDD5B"/>
        <w:category>
          <w:name w:val="General"/>
          <w:gallery w:val="placeholder"/>
        </w:category>
        <w:types>
          <w:type w:val="bbPlcHdr"/>
        </w:types>
        <w:behaviors>
          <w:behavior w:val="content"/>
        </w:behaviors>
        <w:guid w:val="{C4EC522C-3655-41E7-A7D5-D6F5FBBA233E}"/>
      </w:docPartPr>
      <w:docPartBody>
        <w:p w:rsidR="009972A6" w:rsidRDefault="008E7F90">
          <w:pPr>
            <w:pStyle w:val="B0BE1719C6514F208B191897D7EDDD5B"/>
          </w:pPr>
          <w:r>
            <w:t>_____</w:t>
          </w:r>
        </w:p>
      </w:docPartBody>
    </w:docPart>
    <w:docPart>
      <w:docPartPr>
        <w:name w:val="0637A2E90D894FDEBDD716CB155C8680"/>
        <w:category>
          <w:name w:val="General"/>
          <w:gallery w:val="placeholder"/>
        </w:category>
        <w:types>
          <w:type w:val="bbPlcHdr"/>
        </w:types>
        <w:behaviors>
          <w:behavior w:val="content"/>
        </w:behaviors>
        <w:guid w:val="{53363740-1E0D-44E1-9DB4-CD108EF9BEC0}"/>
      </w:docPartPr>
      <w:docPartBody>
        <w:p w:rsidR="009972A6" w:rsidRDefault="008E7F90" w:rsidP="008E7F90">
          <w:pPr>
            <w:pStyle w:val="0637A2E90D894FDEBDD716CB155C86801"/>
          </w:pPr>
          <w:r>
            <w:rPr>
              <w:rFonts w:cs="Times New Roman"/>
              <w:szCs w:val="24"/>
            </w:rPr>
            <w:t>Rīgā</w:t>
          </w:r>
        </w:p>
      </w:docPartBody>
    </w:docPart>
    <w:docPart>
      <w:docPartPr>
        <w:name w:val="988C29AA722849FB98230DE26EFF317D"/>
        <w:category>
          <w:name w:val="General"/>
          <w:gallery w:val="placeholder"/>
        </w:category>
        <w:types>
          <w:type w:val="bbPlcHdr"/>
        </w:types>
        <w:behaviors>
          <w:behavior w:val="content"/>
        </w:behaviors>
        <w:guid w:val="{FF72F4B1-BF9E-4245-831E-2F14D8DEB443}"/>
      </w:docPartPr>
      <w:docPartBody>
        <w:p w:rsidR="009972A6" w:rsidRDefault="009972A6">
          <w:pPr>
            <w:pStyle w:val="988C29AA722849FB98230DE26EFF317D"/>
          </w:pPr>
          <w:r w:rsidRPr="00F5647B">
            <w:rPr>
              <w:rStyle w:val="PlaceholderText"/>
              <w:b/>
              <w:szCs w:val="24"/>
            </w:rPr>
            <w:t>[Nosaukums]</w:t>
          </w:r>
        </w:p>
      </w:docPartBody>
    </w:docPart>
    <w:docPart>
      <w:docPartPr>
        <w:name w:val="F88F1459B09A4C79B19045A5BDBFEAC1"/>
        <w:category>
          <w:name w:val="General"/>
          <w:gallery w:val="placeholder"/>
        </w:category>
        <w:types>
          <w:type w:val="bbPlcHdr"/>
        </w:types>
        <w:behaviors>
          <w:behavior w:val="content"/>
        </w:behaviors>
        <w:guid w:val="{F0AEF905-4796-470A-8649-C0A5D5A86CAD}"/>
      </w:docPartPr>
      <w:docPartBody>
        <w:p w:rsidR="009972A6" w:rsidRDefault="008E7F90" w:rsidP="008E7F90">
          <w:pPr>
            <w:pStyle w:val="F88F1459B09A4C79B19045A5BDBFEAC11"/>
          </w:pPr>
          <w:r>
            <w:rPr>
              <w:rFonts w:cs="Times New Roman"/>
              <w:szCs w:val="24"/>
            </w:rPr>
            <w:t xml:space="preserve">Izdoti </w:t>
          </w:r>
        </w:p>
      </w:docPartBody>
    </w:docPart>
    <w:docPart>
      <w:docPartPr>
        <w:name w:val="09088FEE2DF4460EB467EABA99DAD0F4"/>
        <w:category>
          <w:name w:val="General"/>
          <w:gallery w:val="placeholder"/>
        </w:category>
        <w:types>
          <w:type w:val="bbPlcHdr"/>
        </w:types>
        <w:behaviors>
          <w:behavior w:val="content"/>
        </w:behaviors>
        <w:guid w:val="{65AFA778-5893-45FF-89B3-CEC5AE53BD5B}"/>
      </w:docPartPr>
      <w:docPartBody>
        <w:p w:rsidR="009972A6" w:rsidRDefault="008E7F90" w:rsidP="008E7F90">
          <w:pPr>
            <w:pStyle w:val="09088FEE2DF4460EB467EABA99DAD0F41"/>
          </w:pPr>
          <w:r>
            <w:rPr>
              <w:rFonts w:cs="Times New Roman"/>
              <w:szCs w:val="24"/>
            </w:rPr>
            <w:t>saskaņā ar</w:t>
          </w:r>
        </w:p>
      </w:docPartBody>
    </w:docPart>
    <w:docPart>
      <w:docPartPr>
        <w:name w:val="EF9A5A717B4C4B51964D64FA7D1418CC"/>
        <w:category>
          <w:name w:val="General"/>
          <w:gallery w:val="placeholder"/>
        </w:category>
        <w:types>
          <w:type w:val="bbPlcHdr"/>
        </w:types>
        <w:behaviors>
          <w:behavior w:val="content"/>
        </w:behaviors>
        <w:guid w:val="{9F982953-285A-42D7-942F-28DF5BB203BF}"/>
      </w:docPartPr>
      <w:docPartBody>
        <w:p w:rsidR="009972A6" w:rsidRDefault="009972A6">
          <w:pPr>
            <w:pStyle w:val="EF9A5A717B4C4B51964D64FA7D1418CC"/>
          </w:pPr>
          <w:r w:rsidRPr="00301089">
            <w:rPr>
              <w:rStyle w:val="PlaceholderText"/>
              <w:szCs w:val="24"/>
            </w:rPr>
            <w:t>[likuma]</w:t>
          </w:r>
        </w:p>
      </w:docPartBody>
    </w:docPart>
    <w:docPart>
      <w:docPartPr>
        <w:name w:val="808D4C1FFB43493A806B0253F13CDC65"/>
        <w:category>
          <w:name w:val="General"/>
          <w:gallery w:val="placeholder"/>
        </w:category>
        <w:types>
          <w:type w:val="bbPlcHdr"/>
        </w:types>
        <w:behaviors>
          <w:behavior w:val="content"/>
        </w:behaviors>
        <w:guid w:val="{146BD445-8CB5-46B6-8DC3-AF2A3E7AA733}"/>
      </w:docPartPr>
      <w:docPartBody>
        <w:p w:rsidR="009972A6" w:rsidRDefault="009972A6">
          <w:pPr>
            <w:pStyle w:val="808D4C1FFB43493A806B0253F13CDC65"/>
          </w:pPr>
          <w:r w:rsidRPr="00811BE5">
            <w:rPr>
              <w:color w:val="808080" w:themeColor="background1" w:themeShade="80"/>
            </w:rPr>
            <w:t>[V. Uzvārds]</w:t>
          </w:r>
        </w:p>
      </w:docPartBody>
    </w:docPart>
    <w:docPart>
      <w:docPartPr>
        <w:name w:val="1D6FDE94E71340BA98FE2C465E34DF38"/>
        <w:category>
          <w:name w:val="General"/>
          <w:gallery w:val="placeholder"/>
        </w:category>
        <w:types>
          <w:type w:val="bbPlcHdr"/>
        </w:types>
        <w:behaviors>
          <w:behavior w:val="content"/>
        </w:behaviors>
        <w:guid w:val="{340492F9-F208-4F99-8B47-A968180347C1}"/>
      </w:docPartPr>
      <w:docPartBody>
        <w:p w:rsidR="004416D8" w:rsidRDefault="009972A6">
          <w:pPr>
            <w:pStyle w:val="1D6FDE94E71340BA98FE2C465E34DF38"/>
          </w:pPr>
          <w:r>
            <w:rPr>
              <w:rFonts w:ascii="Times New Roman" w:hAnsi="Times New Roman" w:cs="Times New Roman"/>
            </w:rPr>
            <w:t>{amats}</w:t>
          </w:r>
        </w:p>
      </w:docPartBody>
    </w:docPart>
    <w:docPart>
      <w:docPartPr>
        <w:name w:val="3056A19D60324072B6E1AA143445CFAB"/>
        <w:category>
          <w:name w:val="Vispārīgi"/>
          <w:gallery w:val="placeholder"/>
        </w:category>
        <w:types>
          <w:type w:val="bbPlcHdr"/>
        </w:types>
        <w:behaviors>
          <w:behavior w:val="content"/>
        </w:behaviors>
        <w:guid w:val="{A058E280-ACE0-421F-B807-7EE3209E2387}"/>
      </w:docPartPr>
      <w:docPartBody>
        <w:p w:rsidR="00434730" w:rsidRDefault="00184086" w:rsidP="00184086">
          <w:pPr>
            <w:pStyle w:val="3056A19D60324072B6E1AA143445CFAB"/>
          </w:pPr>
          <w:r>
            <w:t xml:space="preserve">Latvijas Bankas </w:t>
          </w:r>
        </w:p>
      </w:docPartBody>
    </w:docPart>
    <w:docPart>
      <w:docPartPr>
        <w:name w:val="F659BA4C406C43EF9898C6583301C456"/>
        <w:category>
          <w:name w:val="Vispārīgi"/>
          <w:gallery w:val="placeholder"/>
        </w:category>
        <w:types>
          <w:type w:val="bbPlcHdr"/>
        </w:types>
        <w:behaviors>
          <w:behavior w:val="content"/>
        </w:behaviors>
        <w:guid w:val="{442F7E37-87B3-407F-84D1-50D5DE825124}"/>
      </w:docPartPr>
      <w:docPartBody>
        <w:p w:rsidR="00434730" w:rsidRDefault="00184086" w:rsidP="00184086">
          <w:pPr>
            <w:pStyle w:val="F659BA4C406C43EF9898C6583301C456"/>
          </w:pPr>
          <w:r w:rsidRPr="00811BE5">
            <w:rPr>
              <w:rStyle w:val="PlaceholderText"/>
            </w:rPr>
            <w:t>[datums]</w:t>
          </w:r>
        </w:p>
      </w:docPartBody>
    </w:docPart>
    <w:docPart>
      <w:docPartPr>
        <w:name w:val="A98B69783F784A1FA292903E8C55AD34"/>
        <w:category>
          <w:name w:val="Vispārīgi"/>
          <w:gallery w:val="placeholder"/>
        </w:category>
        <w:types>
          <w:type w:val="bbPlcHdr"/>
        </w:types>
        <w:behaviors>
          <w:behavior w:val="content"/>
        </w:behaviors>
        <w:guid w:val="{769432F2-348E-482F-83E5-603981F233D2}"/>
      </w:docPartPr>
      <w:docPartBody>
        <w:p w:rsidR="00434730" w:rsidRDefault="00184086" w:rsidP="00184086">
          <w:pPr>
            <w:pStyle w:val="A98B69783F784A1FA292903E8C55AD34"/>
          </w:pPr>
          <w:r>
            <w:t xml:space="preserve">noteikumiem </w:t>
          </w:r>
        </w:p>
      </w:docPartBody>
    </w:docPart>
    <w:docPart>
      <w:docPartPr>
        <w:name w:val="8F75DD7A56A64C65AE45E2BDAFC49F5A"/>
        <w:category>
          <w:name w:val="Vispārīgi"/>
          <w:gallery w:val="placeholder"/>
        </w:category>
        <w:types>
          <w:type w:val="bbPlcHdr"/>
        </w:types>
        <w:behaviors>
          <w:behavior w:val="content"/>
        </w:behaviors>
        <w:guid w:val="{03488564-D219-4239-A525-B7211BBB7DD2}"/>
      </w:docPartPr>
      <w:docPartBody>
        <w:p w:rsidR="00434730" w:rsidRDefault="00184086" w:rsidP="00184086">
          <w:pPr>
            <w:pStyle w:val="8F75DD7A56A64C65AE45E2BDAFC49F5A"/>
          </w:pPr>
          <w:r>
            <w:t xml:space="preserve">Nr. </w:t>
          </w:r>
        </w:p>
      </w:docPartBody>
    </w:docPart>
    <w:docPart>
      <w:docPartPr>
        <w:name w:val="E6461EBD92BC48EF90FDD1F87EAC5943"/>
        <w:category>
          <w:name w:val="Vispārīgi"/>
          <w:gallery w:val="placeholder"/>
        </w:category>
        <w:types>
          <w:type w:val="bbPlcHdr"/>
        </w:types>
        <w:behaviors>
          <w:behavior w:val="content"/>
        </w:behaviors>
        <w:guid w:val="{08F697D0-AD4B-4759-A0FB-66179A95FA25}"/>
      </w:docPartPr>
      <w:docPartBody>
        <w:p w:rsidR="00434730" w:rsidRDefault="00184086" w:rsidP="00184086">
          <w:pPr>
            <w:pStyle w:val="E6461EBD92BC48EF90FDD1F87EAC5943"/>
          </w:pPr>
          <w:r>
            <w:rPr>
              <w:rStyle w:val="PlaceholderText"/>
            </w:rPr>
            <w:t>[_____]</w:t>
          </w:r>
        </w:p>
      </w:docPartBody>
    </w:docPart>
    <w:docPart>
      <w:docPartPr>
        <w:name w:val="29B91D5535FB4194A905379BD886F842"/>
        <w:category>
          <w:name w:val="Vispārīgi"/>
          <w:gallery w:val="placeholder"/>
        </w:category>
        <w:types>
          <w:type w:val="bbPlcHdr"/>
        </w:types>
        <w:behaviors>
          <w:behavior w:val="content"/>
        </w:behaviors>
        <w:guid w:val="{3933DEC5-C57A-46E5-B9E4-6536EF6E2BAE}"/>
      </w:docPartPr>
      <w:docPartBody>
        <w:p w:rsidR="00434730" w:rsidRDefault="00184086" w:rsidP="00184086">
          <w:pPr>
            <w:pStyle w:val="29B91D5535FB4194A905379BD886F842"/>
          </w:pPr>
          <w:r>
            <w:rPr>
              <w:rFonts w:ascii="Times New Roman" w:hAnsi="Times New Roman" w:cs="Times New Roman"/>
            </w:rPr>
            <w:t>{amats}</w:t>
          </w:r>
        </w:p>
      </w:docPartBody>
    </w:docPart>
    <w:docPart>
      <w:docPartPr>
        <w:name w:val="DEEE8CE138E6433A8AAB586AEEE829B1"/>
        <w:category>
          <w:name w:val="Vispārīgi"/>
          <w:gallery w:val="placeholder"/>
        </w:category>
        <w:types>
          <w:type w:val="bbPlcHdr"/>
        </w:types>
        <w:behaviors>
          <w:behavior w:val="content"/>
        </w:behaviors>
        <w:guid w:val="{EED99F3D-33A5-47E2-915B-D7E88EB1E316}"/>
      </w:docPartPr>
      <w:docPartBody>
        <w:p w:rsidR="00434730" w:rsidRDefault="00184086" w:rsidP="00184086">
          <w:pPr>
            <w:pStyle w:val="DEEE8CE138E6433A8AAB586AEEE829B1"/>
          </w:pPr>
          <w:r w:rsidRPr="005E582F">
            <w:rPr>
              <w:color w:val="808080" w:themeColor="background1" w:themeShade="80"/>
            </w:rPr>
            <w:t>[V. Uzvārds]</w:t>
          </w:r>
        </w:p>
      </w:docPartBody>
    </w:docPart>
    <w:docPart>
      <w:docPartPr>
        <w:name w:val="EE475F2C7ED24B2096763ABFF847B86F"/>
        <w:category>
          <w:name w:val="Vispārīgi"/>
          <w:gallery w:val="placeholder"/>
        </w:category>
        <w:types>
          <w:type w:val="bbPlcHdr"/>
        </w:types>
        <w:behaviors>
          <w:behavior w:val="content"/>
        </w:behaviors>
        <w:guid w:val="{52D53FC5-F9A7-403C-93A0-A398CCC1B129}"/>
      </w:docPartPr>
      <w:docPartBody>
        <w:p w:rsidR="006404B2" w:rsidRDefault="002630EB" w:rsidP="002630EB">
          <w:pPr>
            <w:pStyle w:val="EE475F2C7ED24B2096763ABFF847B86F"/>
          </w:pPr>
          <w:r w:rsidRPr="00385699">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2A6"/>
    <w:rsid w:val="00007B55"/>
    <w:rsid w:val="00013796"/>
    <w:rsid w:val="00077760"/>
    <w:rsid w:val="00086208"/>
    <w:rsid w:val="000B274F"/>
    <w:rsid w:val="000B35C3"/>
    <w:rsid w:val="000B36E2"/>
    <w:rsid w:val="000C126C"/>
    <w:rsid w:val="000C72AC"/>
    <w:rsid w:val="000E4DC2"/>
    <w:rsid w:val="000E7523"/>
    <w:rsid w:val="00132122"/>
    <w:rsid w:val="00133546"/>
    <w:rsid w:val="0015141C"/>
    <w:rsid w:val="00184086"/>
    <w:rsid w:val="001909C3"/>
    <w:rsid w:val="00242DC7"/>
    <w:rsid w:val="00246843"/>
    <w:rsid w:val="00247EE6"/>
    <w:rsid w:val="002630EB"/>
    <w:rsid w:val="00264BCC"/>
    <w:rsid w:val="00270254"/>
    <w:rsid w:val="002741C4"/>
    <w:rsid w:val="00292D68"/>
    <w:rsid w:val="00336DFC"/>
    <w:rsid w:val="00434730"/>
    <w:rsid w:val="004416D8"/>
    <w:rsid w:val="0045796A"/>
    <w:rsid w:val="00462689"/>
    <w:rsid w:val="00487EB0"/>
    <w:rsid w:val="004C6C01"/>
    <w:rsid w:val="004C7955"/>
    <w:rsid w:val="004D4299"/>
    <w:rsid w:val="004E4F1D"/>
    <w:rsid w:val="0051209D"/>
    <w:rsid w:val="00516AEB"/>
    <w:rsid w:val="00546693"/>
    <w:rsid w:val="00551047"/>
    <w:rsid w:val="0056282D"/>
    <w:rsid w:val="00586F22"/>
    <w:rsid w:val="006059A0"/>
    <w:rsid w:val="006353DE"/>
    <w:rsid w:val="006404B2"/>
    <w:rsid w:val="006603A0"/>
    <w:rsid w:val="00697B6F"/>
    <w:rsid w:val="006A21BA"/>
    <w:rsid w:val="006B49A1"/>
    <w:rsid w:val="006E797B"/>
    <w:rsid w:val="006F702F"/>
    <w:rsid w:val="007163BF"/>
    <w:rsid w:val="00762085"/>
    <w:rsid w:val="007F66EE"/>
    <w:rsid w:val="008107B7"/>
    <w:rsid w:val="0084166C"/>
    <w:rsid w:val="00884DF7"/>
    <w:rsid w:val="00885980"/>
    <w:rsid w:val="008E7F90"/>
    <w:rsid w:val="00975C93"/>
    <w:rsid w:val="00977745"/>
    <w:rsid w:val="009972A6"/>
    <w:rsid w:val="009B0E2E"/>
    <w:rsid w:val="009B3555"/>
    <w:rsid w:val="009B6EE8"/>
    <w:rsid w:val="009E1C68"/>
    <w:rsid w:val="00A05117"/>
    <w:rsid w:val="00A07276"/>
    <w:rsid w:val="00A33E0D"/>
    <w:rsid w:val="00A47C96"/>
    <w:rsid w:val="00AB527B"/>
    <w:rsid w:val="00AD346A"/>
    <w:rsid w:val="00B1647A"/>
    <w:rsid w:val="00B17702"/>
    <w:rsid w:val="00B36C42"/>
    <w:rsid w:val="00B44659"/>
    <w:rsid w:val="00B77A54"/>
    <w:rsid w:val="00BD1390"/>
    <w:rsid w:val="00BD7912"/>
    <w:rsid w:val="00BE371E"/>
    <w:rsid w:val="00BF36E5"/>
    <w:rsid w:val="00C81F3D"/>
    <w:rsid w:val="00DA0088"/>
    <w:rsid w:val="00DB6B63"/>
    <w:rsid w:val="00DF5963"/>
    <w:rsid w:val="00E03B58"/>
    <w:rsid w:val="00E20F4D"/>
    <w:rsid w:val="00E221DB"/>
    <w:rsid w:val="00E25F19"/>
    <w:rsid w:val="00E575E1"/>
    <w:rsid w:val="00E92D86"/>
    <w:rsid w:val="00EC1510"/>
    <w:rsid w:val="00F170A3"/>
    <w:rsid w:val="00F3148A"/>
    <w:rsid w:val="00F51093"/>
    <w:rsid w:val="00F85402"/>
    <w:rsid w:val="00F93447"/>
    <w:rsid w:val="00F947AF"/>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60F06D0D2F64AF59C5D572F4C4A601F">
    <w:name w:val="060F06D0D2F64AF59C5D572F4C4A601F"/>
  </w:style>
  <w:style w:type="paragraph" w:customStyle="1" w:styleId="0F869BA9185A46ADB81950444C0DD822">
    <w:name w:val="0F869BA9185A46ADB81950444C0DD822"/>
  </w:style>
  <w:style w:type="paragraph" w:customStyle="1" w:styleId="B0BE1719C6514F208B191897D7EDDD5B">
    <w:name w:val="B0BE1719C6514F208B191897D7EDDD5B"/>
  </w:style>
  <w:style w:type="character" w:styleId="PlaceholderText">
    <w:name w:val="Placeholder Text"/>
    <w:basedOn w:val="DefaultParagraphFont"/>
    <w:uiPriority w:val="99"/>
    <w:semiHidden/>
    <w:rsid w:val="002630EB"/>
    <w:rPr>
      <w:color w:val="808080"/>
    </w:rPr>
  </w:style>
  <w:style w:type="paragraph" w:customStyle="1" w:styleId="988C29AA722849FB98230DE26EFF317D">
    <w:name w:val="988C29AA722849FB98230DE26EFF317D"/>
  </w:style>
  <w:style w:type="paragraph" w:customStyle="1" w:styleId="EF9A5A717B4C4B51964D64FA7D1418CC">
    <w:name w:val="EF9A5A717B4C4B51964D64FA7D1418CC"/>
  </w:style>
  <w:style w:type="paragraph" w:customStyle="1" w:styleId="808D4C1FFB43493A806B0253F13CDC65">
    <w:name w:val="808D4C1FFB43493A806B0253F13CDC65"/>
  </w:style>
  <w:style w:type="paragraph" w:customStyle="1" w:styleId="1D6FDE94E71340BA98FE2C465E34DF38">
    <w:name w:val="1D6FDE94E71340BA98FE2C465E34DF38"/>
    <w:pPr>
      <w:spacing w:line="278" w:lineRule="auto"/>
    </w:pPr>
    <w:rPr>
      <w:kern w:val="2"/>
      <w:sz w:val="24"/>
      <w:szCs w:val="24"/>
      <w14:ligatures w14:val="standardContextual"/>
    </w:rPr>
  </w:style>
  <w:style w:type="paragraph" w:customStyle="1" w:styleId="6FEB69A0D6F14583AC0D0ADB1A011C551">
    <w:name w:val="6FEB69A0D6F14583AC0D0ADB1A011C551"/>
    <w:rsid w:val="008E7F90"/>
    <w:pPr>
      <w:spacing w:after="0" w:line="240" w:lineRule="auto"/>
    </w:pPr>
    <w:rPr>
      <w:rFonts w:ascii="Times New Roman" w:hAnsi="Times New Roman"/>
      <w:sz w:val="24"/>
    </w:rPr>
  </w:style>
  <w:style w:type="paragraph" w:customStyle="1" w:styleId="AB1CB0117AB84AAFB4682459B25D5E4B1">
    <w:name w:val="AB1CB0117AB84AAFB4682459B25D5E4B1"/>
    <w:rsid w:val="008E7F90"/>
    <w:pPr>
      <w:spacing w:after="0" w:line="240" w:lineRule="auto"/>
    </w:pPr>
    <w:rPr>
      <w:rFonts w:ascii="Times New Roman" w:hAnsi="Times New Roman"/>
      <w:sz w:val="24"/>
    </w:rPr>
  </w:style>
  <w:style w:type="paragraph" w:customStyle="1" w:styleId="0637A2E90D894FDEBDD716CB155C86801">
    <w:name w:val="0637A2E90D894FDEBDD716CB155C86801"/>
    <w:rsid w:val="008E7F90"/>
    <w:pPr>
      <w:spacing w:after="0" w:line="240" w:lineRule="auto"/>
    </w:pPr>
    <w:rPr>
      <w:rFonts w:ascii="Times New Roman" w:hAnsi="Times New Roman"/>
      <w:sz w:val="24"/>
    </w:rPr>
  </w:style>
  <w:style w:type="paragraph" w:customStyle="1" w:styleId="F88F1459B09A4C79B19045A5BDBFEAC11">
    <w:name w:val="F88F1459B09A4C79B19045A5BDBFEAC11"/>
    <w:rsid w:val="008E7F90"/>
    <w:pPr>
      <w:spacing w:after="0" w:line="240" w:lineRule="auto"/>
    </w:pPr>
    <w:rPr>
      <w:rFonts w:ascii="Times New Roman" w:hAnsi="Times New Roman"/>
      <w:sz w:val="24"/>
    </w:rPr>
  </w:style>
  <w:style w:type="paragraph" w:customStyle="1" w:styleId="09088FEE2DF4460EB467EABA99DAD0F41">
    <w:name w:val="09088FEE2DF4460EB467EABA99DAD0F41"/>
    <w:rsid w:val="008E7F90"/>
    <w:pPr>
      <w:spacing w:after="0" w:line="240" w:lineRule="auto"/>
    </w:pPr>
    <w:rPr>
      <w:rFonts w:ascii="Times New Roman" w:hAnsi="Times New Roman"/>
      <w:sz w:val="24"/>
    </w:rPr>
  </w:style>
  <w:style w:type="paragraph" w:customStyle="1" w:styleId="3056A19D60324072B6E1AA143445CFAB">
    <w:name w:val="3056A19D60324072B6E1AA143445CFAB"/>
    <w:rsid w:val="00184086"/>
    <w:pPr>
      <w:spacing w:line="278" w:lineRule="auto"/>
    </w:pPr>
    <w:rPr>
      <w:kern w:val="2"/>
      <w:sz w:val="24"/>
      <w:szCs w:val="24"/>
      <w14:ligatures w14:val="standardContextual"/>
    </w:rPr>
  </w:style>
  <w:style w:type="paragraph" w:customStyle="1" w:styleId="F659BA4C406C43EF9898C6583301C456">
    <w:name w:val="F659BA4C406C43EF9898C6583301C456"/>
    <w:rsid w:val="00184086"/>
    <w:pPr>
      <w:spacing w:line="278" w:lineRule="auto"/>
    </w:pPr>
    <w:rPr>
      <w:kern w:val="2"/>
      <w:sz w:val="24"/>
      <w:szCs w:val="24"/>
      <w14:ligatures w14:val="standardContextual"/>
    </w:rPr>
  </w:style>
  <w:style w:type="paragraph" w:customStyle="1" w:styleId="A98B69783F784A1FA292903E8C55AD34">
    <w:name w:val="A98B69783F784A1FA292903E8C55AD34"/>
    <w:rsid w:val="00184086"/>
    <w:pPr>
      <w:spacing w:line="278" w:lineRule="auto"/>
    </w:pPr>
    <w:rPr>
      <w:kern w:val="2"/>
      <w:sz w:val="24"/>
      <w:szCs w:val="24"/>
      <w14:ligatures w14:val="standardContextual"/>
    </w:rPr>
  </w:style>
  <w:style w:type="paragraph" w:customStyle="1" w:styleId="8F75DD7A56A64C65AE45E2BDAFC49F5A">
    <w:name w:val="8F75DD7A56A64C65AE45E2BDAFC49F5A"/>
    <w:rsid w:val="00184086"/>
    <w:pPr>
      <w:spacing w:line="278" w:lineRule="auto"/>
    </w:pPr>
    <w:rPr>
      <w:kern w:val="2"/>
      <w:sz w:val="24"/>
      <w:szCs w:val="24"/>
      <w14:ligatures w14:val="standardContextual"/>
    </w:rPr>
  </w:style>
  <w:style w:type="paragraph" w:customStyle="1" w:styleId="E6461EBD92BC48EF90FDD1F87EAC5943">
    <w:name w:val="E6461EBD92BC48EF90FDD1F87EAC5943"/>
    <w:rsid w:val="00184086"/>
    <w:pPr>
      <w:spacing w:line="278" w:lineRule="auto"/>
    </w:pPr>
    <w:rPr>
      <w:kern w:val="2"/>
      <w:sz w:val="24"/>
      <w:szCs w:val="24"/>
      <w14:ligatures w14:val="standardContextual"/>
    </w:rPr>
  </w:style>
  <w:style w:type="paragraph" w:customStyle="1" w:styleId="29B91D5535FB4194A905379BD886F842">
    <w:name w:val="29B91D5535FB4194A905379BD886F842"/>
    <w:rsid w:val="00184086"/>
    <w:pPr>
      <w:spacing w:line="278" w:lineRule="auto"/>
    </w:pPr>
    <w:rPr>
      <w:kern w:val="2"/>
      <w:sz w:val="24"/>
      <w:szCs w:val="24"/>
      <w14:ligatures w14:val="standardContextual"/>
    </w:rPr>
  </w:style>
  <w:style w:type="paragraph" w:customStyle="1" w:styleId="DEEE8CE138E6433A8AAB586AEEE829B1">
    <w:name w:val="DEEE8CE138E6433A8AAB586AEEE829B1"/>
    <w:rsid w:val="00184086"/>
    <w:pPr>
      <w:spacing w:line="278" w:lineRule="auto"/>
    </w:pPr>
    <w:rPr>
      <w:kern w:val="2"/>
      <w:sz w:val="24"/>
      <w:szCs w:val="24"/>
      <w14:ligatures w14:val="standardContextual"/>
    </w:rPr>
  </w:style>
  <w:style w:type="paragraph" w:customStyle="1" w:styleId="EE475F2C7ED24B2096763ABFF847B86F">
    <w:name w:val="EE475F2C7ED24B2096763ABFF847B86F"/>
    <w:rsid w:val="002630E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customXml/itemProps2.xml><?xml version="1.0" encoding="utf-8"?>
<ds:datastoreItem xmlns:ds="http://schemas.openxmlformats.org/officeDocument/2006/customXml" ds:itemID="{87B1E971-D769-4407-9429-C3CDC9B56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59FEF8-5C2F-4472-BE44-6F144103B2AB}">
  <ds:schemaRefs>
    <ds:schemaRef ds:uri="http://schemas.microsoft.com/sharepoint/v3/contenttype/forms"/>
  </ds:schemaRefs>
</ds:datastoreItem>
</file>

<file path=customXml/itemProps4.xml><?xml version="1.0" encoding="utf-8"?>
<ds:datastoreItem xmlns:ds="http://schemas.openxmlformats.org/officeDocument/2006/customXml" ds:itemID="{4246A7CD-7FBF-4C70-96E8-1A471A69A9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16975</Words>
  <Characters>9677</Characters>
  <Application>Microsoft Office Word</Application>
  <DocSecurity>0</DocSecurity>
  <Lines>80</Lines>
  <Paragraphs>53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26599</CharactersWithSpaces>
  <SharedDoc>false</SharedDoc>
  <HLinks>
    <vt:vector size="60" baseType="variant">
      <vt:variant>
        <vt:i4>3407979</vt:i4>
      </vt:variant>
      <vt:variant>
        <vt:i4>27</vt:i4>
      </vt:variant>
      <vt:variant>
        <vt:i4>0</vt:i4>
      </vt:variant>
      <vt:variant>
        <vt:i4>5</vt:i4>
      </vt:variant>
      <vt:variant>
        <vt:lpwstr>https://likumi.lv/ta/id/337270</vt:lpwstr>
      </vt:variant>
      <vt:variant>
        <vt:lpwstr>piel3</vt:lpwstr>
      </vt:variant>
      <vt:variant>
        <vt:i4>6291512</vt:i4>
      </vt:variant>
      <vt:variant>
        <vt:i4>24</vt:i4>
      </vt:variant>
      <vt:variant>
        <vt:i4>0</vt:i4>
      </vt:variant>
      <vt:variant>
        <vt:i4>5</vt:i4>
      </vt:variant>
      <vt:variant>
        <vt:lpwstr>https://likumi.lv/ta/id/37426-kreditiestazu-likums</vt:lpwstr>
      </vt:variant>
      <vt:variant>
        <vt:lpwstr>p172</vt:lpwstr>
      </vt:variant>
      <vt:variant>
        <vt:i4>6488191</vt:i4>
      </vt:variant>
      <vt:variant>
        <vt:i4>21</vt:i4>
      </vt:variant>
      <vt:variant>
        <vt:i4>0</vt:i4>
      </vt:variant>
      <vt:variant>
        <vt:i4>5</vt:i4>
      </vt:variant>
      <vt:variant>
        <vt:lpwstr>https://likumi.lv/ta/id/37426-kreditiestazu-likums</vt:lpwstr>
      </vt:variant>
      <vt:variant>
        <vt:lpwstr/>
      </vt:variant>
      <vt:variant>
        <vt:i4>3407979</vt:i4>
      </vt:variant>
      <vt:variant>
        <vt:i4>18</vt:i4>
      </vt:variant>
      <vt:variant>
        <vt:i4>0</vt:i4>
      </vt:variant>
      <vt:variant>
        <vt:i4>5</vt:i4>
      </vt:variant>
      <vt:variant>
        <vt:lpwstr>https://likumi.lv/ta/id/337270</vt:lpwstr>
      </vt:variant>
      <vt:variant>
        <vt:lpwstr>piel3</vt:lpwstr>
      </vt:variant>
      <vt:variant>
        <vt:i4>3407979</vt:i4>
      </vt:variant>
      <vt:variant>
        <vt:i4>12</vt:i4>
      </vt:variant>
      <vt:variant>
        <vt:i4>0</vt:i4>
      </vt:variant>
      <vt:variant>
        <vt:i4>5</vt:i4>
      </vt:variant>
      <vt:variant>
        <vt:lpwstr>https://likumi.lv/ta/id/337270</vt:lpwstr>
      </vt:variant>
      <vt:variant>
        <vt:lpwstr>piel2</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ariant>
        <vt:i4>7012415</vt:i4>
      </vt:variant>
      <vt:variant>
        <vt:i4>3</vt:i4>
      </vt:variant>
      <vt:variant>
        <vt:i4>0</vt:i4>
      </vt:variant>
      <vt:variant>
        <vt:i4>5</vt:i4>
      </vt:variant>
      <vt:variant>
        <vt:lpwstr>http://eur-lex.europa.eu/eli/reg/2013/575/oj/?locale=LV</vt:lpwstr>
      </vt:variant>
      <vt:variant>
        <vt:lpwstr/>
      </vt:variant>
      <vt:variant>
        <vt:i4>7012415</vt:i4>
      </vt:variant>
      <vt:variant>
        <vt:i4>0</vt:i4>
      </vt:variant>
      <vt:variant>
        <vt:i4>0</vt:i4>
      </vt:variant>
      <vt:variant>
        <vt:i4>5</vt:i4>
      </vt:variant>
      <vt:variant>
        <vt:lpwstr>http://eur-lex.europa.eu/eli/reg/2013/575/oj/?locale=LV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cp:lastModifiedBy>RPAMP</cp:lastModifiedBy>
  <cp:revision>11</cp:revision>
  <cp:lastPrinted>2025-10-14T09:56:00Z</cp:lastPrinted>
  <dcterms:created xsi:type="dcterms:W3CDTF">2025-12-03T11:34:00Z</dcterms:created>
  <dcterms:modified xsi:type="dcterms:W3CDTF">2025-12-12T13:01:00Z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